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7D7EFFEA" w14:textId="77777777" w:rsidTr="003F1ECC">
        <w:trPr>
          <w:trHeight w:hRule="exact" w:val="2948"/>
        </w:trPr>
        <w:tc>
          <w:tcPr>
            <w:tcW w:w="11185" w:type="dxa"/>
            <w:shd w:val="clear" w:color="auto" w:fill="00AFAA"/>
            <w:vAlign w:val="center"/>
          </w:tcPr>
          <w:p w14:paraId="40B8681D" w14:textId="77777777" w:rsidR="00974E99" w:rsidRPr="00093294" w:rsidRDefault="00974E99" w:rsidP="006F032D">
            <w:pPr>
              <w:pStyle w:val="Documenttype"/>
            </w:pPr>
            <w:r w:rsidRPr="00093294">
              <w:t xml:space="preserve">IALA </w:t>
            </w:r>
            <w:r w:rsidR="009A1FCD" w:rsidRPr="00093294">
              <w:t>Model Course</w:t>
            </w:r>
          </w:p>
        </w:tc>
      </w:tr>
    </w:tbl>
    <w:p w14:paraId="0C2CBCFB" w14:textId="77777777" w:rsidR="008972C3" w:rsidRPr="00093294" w:rsidRDefault="008972C3" w:rsidP="003274DB"/>
    <w:p w14:paraId="2B5A9E29" w14:textId="77777777" w:rsidR="00D74AE1" w:rsidRPr="00093294" w:rsidRDefault="00D74AE1" w:rsidP="003274DB"/>
    <w:p w14:paraId="4E724E7B" w14:textId="1B49E10B" w:rsidR="007B7FEC" w:rsidRPr="00093294" w:rsidRDefault="00DB0ABB" w:rsidP="007B7FEC">
      <w:pPr>
        <w:pStyle w:val="Documentnumber"/>
      </w:pPr>
      <w:r>
        <w:t>L</w:t>
      </w:r>
      <w:r w:rsidR="00230417">
        <w:t>2.3.10</w:t>
      </w:r>
    </w:p>
    <w:p w14:paraId="12399862" w14:textId="77777777" w:rsidR="007B7FEC" w:rsidRPr="00093294" w:rsidRDefault="007B7FEC" w:rsidP="003274DB"/>
    <w:p w14:paraId="469796F5"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4087070D" w14:textId="5596BECD" w:rsidR="00380F03" w:rsidRDefault="00380F03" w:rsidP="00FB51A6">
      <w:pPr>
        <w:pStyle w:val="Documentname"/>
      </w:pPr>
      <w:r>
        <w:t xml:space="preserve">MODULE </w:t>
      </w:r>
      <w:r w:rsidR="00230417">
        <w:t>3</w:t>
      </w:r>
      <w:r>
        <w:t xml:space="preserve"> ELEMENT</w:t>
      </w:r>
      <w:r w:rsidR="002A689F">
        <w:t xml:space="preserve"> </w:t>
      </w:r>
      <w:r w:rsidR="00230417">
        <w:t>3.10</w:t>
      </w:r>
    </w:p>
    <w:p w14:paraId="17265398" w14:textId="1D137603" w:rsidR="00913B44" w:rsidRPr="00230417" w:rsidRDefault="00DB0ABB" w:rsidP="00380F03">
      <w:pPr>
        <w:pStyle w:val="Documentname"/>
      </w:pPr>
      <w:r>
        <w:t>Level 2</w:t>
      </w:r>
      <w:r w:rsidR="00380F03">
        <w:t xml:space="preserve"> - </w:t>
      </w:r>
      <w:r w:rsidR="00230417" w:rsidRPr="00230417">
        <w:rPr>
          <w:bCs/>
        </w:rPr>
        <w:t>Range, Sector and Precision Direction Lights</w:t>
      </w:r>
    </w:p>
    <w:p w14:paraId="3461A7D7" w14:textId="77777777" w:rsidR="00913B44" w:rsidRPr="00093294" w:rsidRDefault="00913B44" w:rsidP="00D74AE1"/>
    <w:p w14:paraId="2170B0BC" w14:textId="77777777" w:rsidR="00913B44" w:rsidRPr="00093294" w:rsidRDefault="00913B44" w:rsidP="00D74AE1"/>
    <w:p w14:paraId="7B38D6AA" w14:textId="77777777" w:rsidR="00913B44" w:rsidRPr="00093294" w:rsidRDefault="00913B44" w:rsidP="00D74AE1"/>
    <w:p w14:paraId="4E9024B4" w14:textId="77777777" w:rsidR="00913B44" w:rsidRPr="00093294" w:rsidRDefault="00913B44" w:rsidP="00D74AE1"/>
    <w:p w14:paraId="0ADCEB6E" w14:textId="77777777" w:rsidR="00913B44" w:rsidRPr="00093294" w:rsidRDefault="00913B44" w:rsidP="00D74AE1"/>
    <w:p w14:paraId="58408CDD" w14:textId="77777777" w:rsidR="00913B44" w:rsidRPr="00093294" w:rsidRDefault="00913B44" w:rsidP="00D74AE1"/>
    <w:p w14:paraId="3F68D313" w14:textId="77777777" w:rsidR="00913B44" w:rsidRPr="00093294" w:rsidRDefault="00913B44" w:rsidP="00D74AE1"/>
    <w:p w14:paraId="3376631C" w14:textId="77777777" w:rsidR="00913B44" w:rsidRPr="00093294" w:rsidRDefault="00913B44" w:rsidP="00D74AE1"/>
    <w:p w14:paraId="5FC4EF87" w14:textId="77777777" w:rsidR="00913B44" w:rsidRPr="00093294" w:rsidRDefault="00913B44" w:rsidP="00D74AE1"/>
    <w:p w14:paraId="2125FD63" w14:textId="77777777" w:rsidR="00913B44" w:rsidRPr="00093294" w:rsidRDefault="00913B44" w:rsidP="00D74AE1"/>
    <w:p w14:paraId="497695A8" w14:textId="77777777" w:rsidR="00913B44" w:rsidRPr="00093294" w:rsidRDefault="00913B44" w:rsidP="00D74AE1"/>
    <w:p w14:paraId="65582DF0" w14:textId="77777777" w:rsidR="00913B44" w:rsidRPr="00093294" w:rsidRDefault="00913B44" w:rsidP="00D74AE1"/>
    <w:p w14:paraId="02E73D36" w14:textId="77777777" w:rsidR="00913B44" w:rsidRPr="00093294" w:rsidRDefault="00913B44" w:rsidP="00D74AE1"/>
    <w:p w14:paraId="7C23FF1B" w14:textId="77777777" w:rsidR="00913B44" w:rsidRPr="00093294" w:rsidRDefault="00913B44" w:rsidP="00D74AE1"/>
    <w:p w14:paraId="0BFE9B63" w14:textId="77777777" w:rsidR="00913B44" w:rsidRPr="00093294" w:rsidRDefault="00913B44" w:rsidP="00D74AE1"/>
    <w:p w14:paraId="419BD0A6" w14:textId="77777777" w:rsidR="005C71FF" w:rsidRPr="00093294" w:rsidRDefault="005C71FF" w:rsidP="00D74AE1"/>
    <w:p w14:paraId="11A0462D" w14:textId="77777777" w:rsidR="00883AE3" w:rsidRPr="00093294" w:rsidRDefault="00883AE3" w:rsidP="00D74AE1"/>
    <w:p w14:paraId="4CB0E5F8"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397328B8" w14:textId="25C5F254" w:rsidR="00913B44" w:rsidRPr="00093294" w:rsidRDefault="004A6A74" w:rsidP="005C71FF">
      <w:pPr>
        <w:pStyle w:val="Documentdate"/>
      </w:pPr>
      <w:ins w:id="0" w:author="Adam Hay" w:date="2016-10-12T01:06:00Z">
        <w:r>
          <w:lastRenderedPageBreak/>
          <w:t>December 2016</w:t>
        </w:r>
      </w:ins>
      <w:commentRangeStart w:id="1"/>
      <w:del w:id="2" w:author="Adam Hay" w:date="2016-10-12T01:06:00Z">
        <w:r w:rsidR="00C67E3E" w:rsidDel="004A6A74">
          <w:delText>Month</w:delText>
        </w:r>
        <w:r w:rsidR="00380F03" w:rsidDel="004A6A74">
          <w:delText xml:space="preserve"> </w:delText>
        </w:r>
        <w:r w:rsidR="00C67E3E" w:rsidDel="004A6A74">
          <w:delText>Year</w:delText>
        </w:r>
        <w:commentRangeEnd w:id="1"/>
        <w:r w:rsidR="00C67E3E" w:rsidDel="004A6A74">
          <w:rPr>
            <w:rStyle w:val="CommentReference"/>
            <w:b w:val="0"/>
            <w:color w:val="auto"/>
          </w:rPr>
          <w:commentReference w:id="1"/>
        </w:r>
      </w:del>
    </w:p>
    <w:p w14:paraId="11EDFB94" w14:textId="77777777" w:rsidR="00913B44" w:rsidRPr="00093294" w:rsidRDefault="00913B44" w:rsidP="00D74AE1">
      <w:pPr>
        <w:sectPr w:rsidR="00913B44" w:rsidRPr="00093294"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71D9235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6750744C" w14:textId="77777777" w:rsidTr="005E4659">
        <w:tc>
          <w:tcPr>
            <w:tcW w:w="1908" w:type="dxa"/>
          </w:tcPr>
          <w:p w14:paraId="322DEB38" w14:textId="77777777" w:rsidR="00914E26" w:rsidRPr="00093294" w:rsidRDefault="00914E26" w:rsidP="00ED030E">
            <w:pPr>
              <w:pStyle w:val="Tableheading"/>
              <w:rPr>
                <w:lang w:val="en-GB"/>
              </w:rPr>
            </w:pPr>
            <w:r w:rsidRPr="00093294">
              <w:rPr>
                <w:lang w:val="en-GB"/>
              </w:rPr>
              <w:t>Date</w:t>
            </w:r>
          </w:p>
        </w:tc>
        <w:tc>
          <w:tcPr>
            <w:tcW w:w="3576" w:type="dxa"/>
          </w:tcPr>
          <w:p w14:paraId="26A58DC0" w14:textId="77777777" w:rsidR="00914E26" w:rsidRPr="00093294" w:rsidRDefault="00914E26" w:rsidP="00ED030E">
            <w:pPr>
              <w:pStyle w:val="Tableheading"/>
              <w:rPr>
                <w:lang w:val="en-GB"/>
              </w:rPr>
            </w:pPr>
            <w:r w:rsidRPr="00093294">
              <w:rPr>
                <w:lang w:val="en-GB"/>
              </w:rPr>
              <w:t>Page / Section Revised</w:t>
            </w:r>
          </w:p>
        </w:tc>
        <w:tc>
          <w:tcPr>
            <w:tcW w:w="5001" w:type="dxa"/>
          </w:tcPr>
          <w:p w14:paraId="383BC063"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146DF205" w14:textId="77777777" w:rsidTr="005E4659">
        <w:trPr>
          <w:trHeight w:val="851"/>
        </w:trPr>
        <w:tc>
          <w:tcPr>
            <w:tcW w:w="1908" w:type="dxa"/>
            <w:vAlign w:val="center"/>
          </w:tcPr>
          <w:p w14:paraId="148A7BC0" w14:textId="4C29D820" w:rsidR="00380F03" w:rsidRPr="00093294" w:rsidRDefault="004A6A74" w:rsidP="00914E26">
            <w:pPr>
              <w:pStyle w:val="Tabletext"/>
            </w:pPr>
            <w:ins w:id="3" w:author="Adam Hay" w:date="2016-10-12T01:10:00Z">
              <w:r>
                <w:t>12.10.2016</w:t>
              </w:r>
            </w:ins>
          </w:p>
        </w:tc>
        <w:tc>
          <w:tcPr>
            <w:tcW w:w="3576" w:type="dxa"/>
            <w:vAlign w:val="center"/>
          </w:tcPr>
          <w:p w14:paraId="1FBA3D0F" w14:textId="01DDA822" w:rsidR="004A6A74" w:rsidRPr="00093294" w:rsidRDefault="004A6A74" w:rsidP="00914E26">
            <w:pPr>
              <w:pStyle w:val="Tabletext"/>
            </w:pPr>
            <w:ins w:id="4" w:author="Adam Hay" w:date="2016-10-12T01:11:00Z">
              <w:r>
                <w:t>Page 8</w:t>
              </w:r>
            </w:ins>
            <w:ins w:id="5" w:author="Plenary Room" w:date="2016-10-14T09:57:00Z">
              <w:r w:rsidR="00D3437C">
                <w:t>, 9, 10, 11, 12</w:t>
              </w:r>
            </w:ins>
            <w:bookmarkStart w:id="6" w:name="_GoBack"/>
            <w:bookmarkEnd w:id="6"/>
          </w:p>
        </w:tc>
        <w:tc>
          <w:tcPr>
            <w:tcW w:w="5001" w:type="dxa"/>
            <w:vAlign w:val="center"/>
          </w:tcPr>
          <w:p w14:paraId="686424D5" w14:textId="0E2C883D" w:rsidR="00380F03" w:rsidRDefault="004A6A74" w:rsidP="00914E26">
            <w:pPr>
              <w:pStyle w:val="Tabletext"/>
              <w:rPr>
                <w:ins w:id="7" w:author="Adam Hay" w:date="2016-10-12T01:14:00Z"/>
              </w:rPr>
            </w:pPr>
            <w:ins w:id="8" w:author="Adam Hay" w:date="2016-10-12T01:12:00Z">
              <w:r>
                <w:t>Module 1 – Section 1.3.1 – Minor changes.</w:t>
              </w:r>
            </w:ins>
          </w:p>
          <w:p w14:paraId="5D735091" w14:textId="77777777" w:rsidR="004A6A74" w:rsidRDefault="004A6A74" w:rsidP="00914E26">
            <w:pPr>
              <w:pStyle w:val="Tabletext"/>
              <w:rPr>
                <w:ins w:id="9" w:author="Adam Hay" w:date="2016-10-12T01:14:00Z"/>
              </w:rPr>
            </w:pPr>
            <w:ins w:id="10" w:author="Adam Hay" w:date="2016-10-12T01:14:00Z">
              <w:r>
                <w:t>Module 2 – Section 2.3.1/2.3.2 – Minor changes.</w:t>
              </w:r>
            </w:ins>
          </w:p>
          <w:p w14:paraId="455E5B66" w14:textId="77777777" w:rsidR="004A6A74" w:rsidRDefault="004A6A74" w:rsidP="00914E26">
            <w:pPr>
              <w:pStyle w:val="Tabletext"/>
              <w:rPr>
                <w:ins w:id="11" w:author="Adam Hay" w:date="2016-10-12T01:15:00Z"/>
              </w:rPr>
            </w:pPr>
            <w:ins w:id="12" w:author="Adam Hay" w:date="2016-10-12T01:14:00Z">
              <w:r>
                <w:t xml:space="preserve">Module 3 </w:t>
              </w:r>
            </w:ins>
            <w:ins w:id="13" w:author="Adam Hay" w:date="2016-10-12T01:15:00Z">
              <w:r>
                <w:t>–</w:t>
              </w:r>
            </w:ins>
            <w:ins w:id="14" w:author="Adam Hay" w:date="2016-10-12T01:14:00Z">
              <w:r>
                <w:t xml:space="preserve"> Section </w:t>
              </w:r>
            </w:ins>
            <w:ins w:id="15" w:author="Adam Hay" w:date="2016-10-12T01:15:00Z">
              <w:r>
                <w:t>3.3.1 / 3.3.2 – Minor changes.</w:t>
              </w:r>
            </w:ins>
          </w:p>
          <w:p w14:paraId="46C526CA" w14:textId="54E2B45D" w:rsidR="004A6A74" w:rsidRPr="00093294" w:rsidRDefault="004A6A74" w:rsidP="00914E26">
            <w:pPr>
              <w:pStyle w:val="Tabletext"/>
            </w:pPr>
            <w:ins w:id="16" w:author="Adam Hay" w:date="2016-10-12T01:15:00Z">
              <w:r>
                <w:t>Module 4 – Section 4.3.1 / 4.3.2 – Minor changes.</w:t>
              </w:r>
            </w:ins>
          </w:p>
        </w:tc>
      </w:tr>
      <w:tr w:rsidR="00380F03" w:rsidRPr="00093294" w14:paraId="4C5AC0D9" w14:textId="77777777" w:rsidTr="005E4659">
        <w:trPr>
          <w:trHeight w:val="851"/>
        </w:trPr>
        <w:tc>
          <w:tcPr>
            <w:tcW w:w="1908" w:type="dxa"/>
            <w:vAlign w:val="center"/>
          </w:tcPr>
          <w:p w14:paraId="58EA6D1A" w14:textId="4FE5303F" w:rsidR="00380F03" w:rsidRPr="00093294" w:rsidRDefault="00380F03" w:rsidP="00914E26">
            <w:pPr>
              <w:pStyle w:val="Tabletext"/>
            </w:pPr>
          </w:p>
        </w:tc>
        <w:tc>
          <w:tcPr>
            <w:tcW w:w="3576" w:type="dxa"/>
            <w:vAlign w:val="center"/>
          </w:tcPr>
          <w:p w14:paraId="34685CA2" w14:textId="77777777" w:rsidR="00380F03" w:rsidRPr="00093294" w:rsidRDefault="00380F03" w:rsidP="00914E26">
            <w:pPr>
              <w:pStyle w:val="Tabletext"/>
            </w:pPr>
          </w:p>
        </w:tc>
        <w:tc>
          <w:tcPr>
            <w:tcW w:w="5001" w:type="dxa"/>
            <w:vAlign w:val="center"/>
          </w:tcPr>
          <w:p w14:paraId="22B672B1" w14:textId="77777777" w:rsidR="00380F03" w:rsidRPr="00093294" w:rsidRDefault="00380F03" w:rsidP="00914E26">
            <w:pPr>
              <w:pStyle w:val="Tabletext"/>
            </w:pPr>
          </w:p>
        </w:tc>
      </w:tr>
      <w:tr w:rsidR="00380F03" w:rsidRPr="00093294" w14:paraId="7E5F8054" w14:textId="77777777" w:rsidTr="005E4659">
        <w:trPr>
          <w:trHeight w:val="851"/>
        </w:trPr>
        <w:tc>
          <w:tcPr>
            <w:tcW w:w="1908" w:type="dxa"/>
            <w:vAlign w:val="center"/>
          </w:tcPr>
          <w:p w14:paraId="50A528C9" w14:textId="77777777" w:rsidR="00380F03" w:rsidRPr="00093294" w:rsidRDefault="00380F03" w:rsidP="00914E26">
            <w:pPr>
              <w:pStyle w:val="Tabletext"/>
            </w:pPr>
          </w:p>
        </w:tc>
        <w:tc>
          <w:tcPr>
            <w:tcW w:w="3576" w:type="dxa"/>
            <w:vAlign w:val="center"/>
          </w:tcPr>
          <w:p w14:paraId="6B1A8CB2" w14:textId="77777777" w:rsidR="00380F03" w:rsidRPr="00093294" w:rsidRDefault="00380F03" w:rsidP="00914E26">
            <w:pPr>
              <w:pStyle w:val="Tabletext"/>
            </w:pPr>
          </w:p>
        </w:tc>
        <w:tc>
          <w:tcPr>
            <w:tcW w:w="5001" w:type="dxa"/>
            <w:vAlign w:val="center"/>
          </w:tcPr>
          <w:p w14:paraId="74947528" w14:textId="77777777" w:rsidR="00380F03" w:rsidRPr="00093294" w:rsidRDefault="00380F03" w:rsidP="00914E26">
            <w:pPr>
              <w:pStyle w:val="Tabletext"/>
            </w:pPr>
          </w:p>
        </w:tc>
      </w:tr>
      <w:tr w:rsidR="00380F03" w:rsidRPr="00093294" w14:paraId="54C9B060" w14:textId="77777777" w:rsidTr="005E4659">
        <w:trPr>
          <w:trHeight w:val="851"/>
        </w:trPr>
        <w:tc>
          <w:tcPr>
            <w:tcW w:w="1908" w:type="dxa"/>
            <w:vAlign w:val="center"/>
          </w:tcPr>
          <w:p w14:paraId="30CB2003" w14:textId="77777777" w:rsidR="00380F03" w:rsidRPr="00093294" w:rsidRDefault="00380F03" w:rsidP="00914E26">
            <w:pPr>
              <w:pStyle w:val="Tabletext"/>
            </w:pPr>
          </w:p>
        </w:tc>
        <w:tc>
          <w:tcPr>
            <w:tcW w:w="3576" w:type="dxa"/>
            <w:vAlign w:val="center"/>
          </w:tcPr>
          <w:p w14:paraId="7B97D28D" w14:textId="77777777" w:rsidR="00380F03" w:rsidRPr="00093294" w:rsidRDefault="00380F03" w:rsidP="00914E26">
            <w:pPr>
              <w:pStyle w:val="Tabletext"/>
            </w:pPr>
          </w:p>
        </w:tc>
        <w:tc>
          <w:tcPr>
            <w:tcW w:w="5001" w:type="dxa"/>
            <w:vAlign w:val="center"/>
          </w:tcPr>
          <w:p w14:paraId="0A7565A9" w14:textId="77777777" w:rsidR="00380F03" w:rsidRPr="00093294" w:rsidRDefault="00380F03" w:rsidP="00914E26">
            <w:pPr>
              <w:pStyle w:val="Tabletext"/>
            </w:pPr>
          </w:p>
        </w:tc>
      </w:tr>
      <w:tr w:rsidR="00380F03" w:rsidRPr="00093294" w14:paraId="3E8A03DB" w14:textId="77777777" w:rsidTr="005E4659">
        <w:trPr>
          <w:trHeight w:val="851"/>
        </w:trPr>
        <w:tc>
          <w:tcPr>
            <w:tcW w:w="1908" w:type="dxa"/>
            <w:vAlign w:val="center"/>
          </w:tcPr>
          <w:p w14:paraId="5880449D" w14:textId="77777777" w:rsidR="00380F03" w:rsidRPr="00093294" w:rsidRDefault="00380F03" w:rsidP="00914E26">
            <w:pPr>
              <w:pStyle w:val="Tabletext"/>
            </w:pPr>
          </w:p>
        </w:tc>
        <w:tc>
          <w:tcPr>
            <w:tcW w:w="3576" w:type="dxa"/>
            <w:vAlign w:val="center"/>
          </w:tcPr>
          <w:p w14:paraId="4BD530E6" w14:textId="77777777" w:rsidR="00380F03" w:rsidRPr="00093294" w:rsidRDefault="00380F03" w:rsidP="00914E26">
            <w:pPr>
              <w:pStyle w:val="Tabletext"/>
            </w:pPr>
          </w:p>
        </w:tc>
        <w:tc>
          <w:tcPr>
            <w:tcW w:w="5001" w:type="dxa"/>
            <w:vAlign w:val="center"/>
          </w:tcPr>
          <w:p w14:paraId="4CC1B6AE" w14:textId="77777777" w:rsidR="00380F03" w:rsidRPr="00093294" w:rsidRDefault="00380F03" w:rsidP="00914E26">
            <w:pPr>
              <w:pStyle w:val="Tabletext"/>
            </w:pPr>
          </w:p>
        </w:tc>
      </w:tr>
      <w:tr w:rsidR="00380F03" w:rsidRPr="00093294" w14:paraId="5D48CBE3" w14:textId="77777777" w:rsidTr="005E4659">
        <w:trPr>
          <w:trHeight w:val="851"/>
        </w:trPr>
        <w:tc>
          <w:tcPr>
            <w:tcW w:w="1908" w:type="dxa"/>
            <w:vAlign w:val="center"/>
          </w:tcPr>
          <w:p w14:paraId="4FC2CFCF" w14:textId="77777777" w:rsidR="00380F03" w:rsidRPr="00093294" w:rsidRDefault="00380F03" w:rsidP="00914E26">
            <w:pPr>
              <w:pStyle w:val="Tabletext"/>
            </w:pPr>
          </w:p>
        </w:tc>
        <w:tc>
          <w:tcPr>
            <w:tcW w:w="3576" w:type="dxa"/>
            <w:vAlign w:val="center"/>
          </w:tcPr>
          <w:p w14:paraId="7FAB1D93" w14:textId="77777777" w:rsidR="00380F03" w:rsidRPr="00093294" w:rsidRDefault="00380F03" w:rsidP="00914E26">
            <w:pPr>
              <w:pStyle w:val="Tabletext"/>
            </w:pPr>
          </w:p>
        </w:tc>
        <w:tc>
          <w:tcPr>
            <w:tcW w:w="5001" w:type="dxa"/>
            <w:vAlign w:val="center"/>
          </w:tcPr>
          <w:p w14:paraId="629A8763" w14:textId="77777777" w:rsidR="00380F03" w:rsidRPr="00093294" w:rsidRDefault="00380F03" w:rsidP="00914E26">
            <w:pPr>
              <w:pStyle w:val="Tabletext"/>
            </w:pPr>
          </w:p>
        </w:tc>
      </w:tr>
    </w:tbl>
    <w:p w14:paraId="4CC2A505" w14:textId="77777777" w:rsidR="00914E26" w:rsidRPr="00093294" w:rsidRDefault="00914E26" w:rsidP="00D74AE1"/>
    <w:p w14:paraId="62419DAF" w14:textId="77777777" w:rsidR="005E4659" w:rsidRPr="00093294" w:rsidRDefault="005E4659" w:rsidP="00914E26">
      <w:pPr>
        <w:spacing w:after="200" w:line="276" w:lineRule="auto"/>
        <w:sectPr w:rsidR="005E4659" w:rsidRPr="00093294" w:rsidSect="00F00376">
          <w:headerReference w:type="default" r:id="rId12"/>
          <w:footerReference w:type="default" r:id="rId13"/>
          <w:pgSz w:w="11906" w:h="16838" w:code="9"/>
          <w:pgMar w:top="567" w:right="794" w:bottom="567" w:left="907" w:header="567" w:footer="567" w:gutter="0"/>
          <w:cols w:space="708"/>
          <w:docGrid w:linePitch="360"/>
        </w:sectPr>
      </w:pPr>
    </w:p>
    <w:p w14:paraId="374AC03E" w14:textId="77777777" w:rsidR="008A5684"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8A5684" w:rsidRPr="00982C2E">
        <w:t>PART 1</w:t>
      </w:r>
      <w:r w:rsidR="008A5684">
        <w:t xml:space="preserve"> - </w:t>
      </w:r>
      <w:r w:rsidR="008A5684" w:rsidRPr="00982C2E">
        <w:t>COURSE OVERVIEW</w:t>
      </w:r>
      <w:r w:rsidR="008A5684">
        <w:tab/>
      </w:r>
      <w:r w:rsidR="008A5684">
        <w:fldChar w:fldCharType="begin"/>
      </w:r>
      <w:r w:rsidR="008A5684">
        <w:instrText xml:space="preserve"> PAGEREF _Toc462394099 \h </w:instrText>
      </w:r>
      <w:r w:rsidR="008A5684">
        <w:fldChar w:fldCharType="separate"/>
      </w:r>
      <w:r w:rsidR="008A5684">
        <w:t>6</w:t>
      </w:r>
      <w:r w:rsidR="008A5684">
        <w:fldChar w:fldCharType="end"/>
      </w:r>
    </w:p>
    <w:p w14:paraId="49BDEB2E" w14:textId="77777777" w:rsidR="008A5684" w:rsidRDefault="008A5684">
      <w:pPr>
        <w:pStyle w:val="TOC1"/>
        <w:rPr>
          <w:rFonts w:eastAsiaTheme="minorEastAsia"/>
          <w:b w:val="0"/>
          <w:color w:val="auto"/>
          <w:sz w:val="24"/>
          <w:szCs w:val="24"/>
          <w:lang w:val="en-US"/>
        </w:rPr>
      </w:pPr>
      <w:r w:rsidRPr="00982C2E">
        <w:t>1.</w:t>
      </w:r>
      <w:r>
        <w:rPr>
          <w:rFonts w:eastAsiaTheme="minorEastAsia"/>
          <w:b w:val="0"/>
          <w:color w:val="auto"/>
          <w:sz w:val="24"/>
          <w:szCs w:val="24"/>
          <w:lang w:val="en-US"/>
        </w:rPr>
        <w:tab/>
      </w:r>
      <w:r>
        <w:t>SCOPE</w:t>
      </w:r>
      <w:r>
        <w:tab/>
      </w:r>
      <w:r>
        <w:fldChar w:fldCharType="begin"/>
      </w:r>
      <w:r>
        <w:instrText xml:space="preserve"> PAGEREF _Toc462394100 \h </w:instrText>
      </w:r>
      <w:r>
        <w:fldChar w:fldCharType="separate"/>
      </w:r>
      <w:r>
        <w:t>6</w:t>
      </w:r>
      <w:r>
        <w:fldChar w:fldCharType="end"/>
      </w:r>
    </w:p>
    <w:p w14:paraId="15F429B1" w14:textId="77777777" w:rsidR="008A5684" w:rsidRDefault="008A5684">
      <w:pPr>
        <w:pStyle w:val="TOC1"/>
        <w:rPr>
          <w:rFonts w:eastAsiaTheme="minorEastAsia"/>
          <w:b w:val="0"/>
          <w:color w:val="auto"/>
          <w:sz w:val="24"/>
          <w:szCs w:val="24"/>
          <w:lang w:val="en-US"/>
        </w:rPr>
      </w:pPr>
      <w:r w:rsidRPr="00982C2E">
        <w:t>2.</w:t>
      </w:r>
      <w:r>
        <w:rPr>
          <w:rFonts w:eastAsiaTheme="minorEastAsia"/>
          <w:b w:val="0"/>
          <w:color w:val="auto"/>
          <w:sz w:val="24"/>
          <w:szCs w:val="24"/>
          <w:lang w:val="en-US"/>
        </w:rPr>
        <w:tab/>
      </w:r>
      <w:r w:rsidRPr="00982C2E">
        <w:t>OBJECTIVE</w:t>
      </w:r>
      <w:r>
        <w:tab/>
      </w:r>
      <w:r>
        <w:fldChar w:fldCharType="begin"/>
      </w:r>
      <w:r>
        <w:instrText xml:space="preserve"> PAGEREF _Toc462394101 \h </w:instrText>
      </w:r>
      <w:r>
        <w:fldChar w:fldCharType="separate"/>
      </w:r>
      <w:r>
        <w:t>6</w:t>
      </w:r>
      <w:r>
        <w:fldChar w:fldCharType="end"/>
      </w:r>
    </w:p>
    <w:p w14:paraId="52F026F1" w14:textId="77777777" w:rsidR="008A5684" w:rsidRDefault="008A5684">
      <w:pPr>
        <w:pStyle w:val="TOC1"/>
        <w:rPr>
          <w:rFonts w:eastAsiaTheme="minorEastAsia"/>
          <w:b w:val="0"/>
          <w:color w:val="auto"/>
          <w:sz w:val="24"/>
          <w:szCs w:val="24"/>
          <w:lang w:val="en-US"/>
        </w:rPr>
      </w:pPr>
      <w:r w:rsidRPr="00982C2E">
        <w:t>3.</w:t>
      </w:r>
      <w:r>
        <w:rPr>
          <w:rFonts w:eastAsiaTheme="minorEastAsia"/>
          <w:b w:val="0"/>
          <w:color w:val="auto"/>
          <w:sz w:val="24"/>
          <w:szCs w:val="24"/>
          <w:lang w:val="en-US"/>
        </w:rPr>
        <w:tab/>
      </w:r>
      <w:r>
        <w:t>COURSE OUTLINE</w:t>
      </w:r>
      <w:r>
        <w:tab/>
      </w:r>
      <w:r>
        <w:fldChar w:fldCharType="begin"/>
      </w:r>
      <w:r>
        <w:instrText xml:space="preserve"> PAGEREF _Toc462394102 \h </w:instrText>
      </w:r>
      <w:r>
        <w:fldChar w:fldCharType="separate"/>
      </w:r>
      <w:r>
        <w:t>6</w:t>
      </w:r>
      <w:r>
        <w:fldChar w:fldCharType="end"/>
      </w:r>
    </w:p>
    <w:p w14:paraId="6212DBDE" w14:textId="77777777" w:rsidR="008A5684" w:rsidRDefault="008A5684">
      <w:pPr>
        <w:pStyle w:val="TOC1"/>
        <w:rPr>
          <w:rFonts w:eastAsiaTheme="minorEastAsia"/>
          <w:b w:val="0"/>
          <w:color w:val="auto"/>
          <w:sz w:val="24"/>
          <w:szCs w:val="24"/>
          <w:lang w:val="en-US"/>
        </w:rPr>
      </w:pPr>
      <w:r w:rsidRPr="00982C2E">
        <w:t>4.</w:t>
      </w:r>
      <w:r>
        <w:rPr>
          <w:rFonts w:eastAsiaTheme="minorEastAsia"/>
          <w:b w:val="0"/>
          <w:color w:val="auto"/>
          <w:sz w:val="24"/>
          <w:szCs w:val="24"/>
          <w:lang w:val="en-US"/>
        </w:rPr>
        <w:tab/>
      </w:r>
      <w:r>
        <w:t>TEACHING MODULES</w:t>
      </w:r>
      <w:r>
        <w:tab/>
      </w:r>
      <w:r>
        <w:fldChar w:fldCharType="begin"/>
      </w:r>
      <w:r>
        <w:instrText xml:space="preserve"> PAGEREF _Toc462394103 \h </w:instrText>
      </w:r>
      <w:r>
        <w:fldChar w:fldCharType="separate"/>
      </w:r>
      <w:r>
        <w:t>7</w:t>
      </w:r>
      <w:r>
        <w:fldChar w:fldCharType="end"/>
      </w:r>
    </w:p>
    <w:p w14:paraId="0889B835" w14:textId="77777777" w:rsidR="008A5684" w:rsidRDefault="008A5684">
      <w:pPr>
        <w:pStyle w:val="TOC1"/>
        <w:rPr>
          <w:rFonts w:eastAsiaTheme="minorEastAsia"/>
          <w:b w:val="0"/>
          <w:color w:val="auto"/>
          <w:sz w:val="24"/>
          <w:szCs w:val="24"/>
          <w:lang w:val="en-US"/>
        </w:rPr>
      </w:pPr>
      <w:r w:rsidRPr="00982C2E">
        <w:t>5.</w:t>
      </w:r>
      <w:r>
        <w:rPr>
          <w:rFonts w:eastAsiaTheme="minorEastAsia"/>
          <w:b w:val="0"/>
          <w:color w:val="auto"/>
          <w:sz w:val="24"/>
          <w:szCs w:val="24"/>
          <w:lang w:val="en-US"/>
        </w:rPr>
        <w:tab/>
      </w:r>
      <w:r>
        <w:t>SPECIFIC COURSE RELATED TEACHING AIDS</w:t>
      </w:r>
      <w:r>
        <w:tab/>
      </w:r>
      <w:r>
        <w:fldChar w:fldCharType="begin"/>
      </w:r>
      <w:r>
        <w:instrText xml:space="preserve"> PAGEREF _Toc462394104 \h </w:instrText>
      </w:r>
      <w:r>
        <w:fldChar w:fldCharType="separate"/>
      </w:r>
      <w:r>
        <w:t>7</w:t>
      </w:r>
      <w:r>
        <w:fldChar w:fldCharType="end"/>
      </w:r>
    </w:p>
    <w:p w14:paraId="266C7397" w14:textId="77777777" w:rsidR="008A5684" w:rsidRDefault="008A5684">
      <w:pPr>
        <w:pStyle w:val="TOC1"/>
        <w:rPr>
          <w:rFonts w:eastAsiaTheme="minorEastAsia"/>
          <w:b w:val="0"/>
          <w:color w:val="auto"/>
          <w:sz w:val="24"/>
          <w:szCs w:val="24"/>
          <w:lang w:val="en-US"/>
        </w:rPr>
      </w:pPr>
      <w:r w:rsidRPr="00982C2E">
        <w:t>6.</w:t>
      </w:r>
      <w:r>
        <w:rPr>
          <w:rFonts w:eastAsiaTheme="minorEastAsia"/>
          <w:b w:val="0"/>
          <w:color w:val="auto"/>
          <w:sz w:val="24"/>
          <w:szCs w:val="24"/>
          <w:lang w:val="en-US"/>
        </w:rPr>
        <w:tab/>
      </w:r>
      <w:r>
        <w:t>ACRONYMS</w:t>
      </w:r>
      <w:r>
        <w:tab/>
      </w:r>
      <w:r>
        <w:fldChar w:fldCharType="begin"/>
      </w:r>
      <w:r>
        <w:instrText xml:space="preserve"> PAGEREF _Toc462394105 \h </w:instrText>
      </w:r>
      <w:r>
        <w:fldChar w:fldCharType="separate"/>
      </w:r>
      <w:r>
        <w:t>7</w:t>
      </w:r>
      <w:r>
        <w:fldChar w:fldCharType="end"/>
      </w:r>
    </w:p>
    <w:p w14:paraId="299B3363" w14:textId="77777777" w:rsidR="008A5684" w:rsidRDefault="008A5684">
      <w:pPr>
        <w:pStyle w:val="TOC1"/>
        <w:rPr>
          <w:rFonts w:eastAsiaTheme="minorEastAsia"/>
          <w:b w:val="0"/>
          <w:color w:val="auto"/>
          <w:sz w:val="24"/>
          <w:szCs w:val="24"/>
          <w:lang w:val="en-US"/>
        </w:rPr>
      </w:pPr>
      <w:r w:rsidRPr="00982C2E">
        <w:t>7.</w:t>
      </w:r>
      <w:r>
        <w:rPr>
          <w:rFonts w:eastAsiaTheme="minorEastAsia"/>
          <w:b w:val="0"/>
          <w:color w:val="auto"/>
          <w:sz w:val="24"/>
          <w:szCs w:val="24"/>
          <w:lang w:val="en-US"/>
        </w:rPr>
        <w:tab/>
      </w:r>
      <w:r w:rsidRPr="00982C2E">
        <w:t>DEFINITIONS</w:t>
      </w:r>
      <w:r>
        <w:tab/>
      </w:r>
      <w:r>
        <w:fldChar w:fldCharType="begin"/>
      </w:r>
      <w:r>
        <w:instrText xml:space="preserve"> PAGEREF _Toc462394106 \h </w:instrText>
      </w:r>
      <w:r>
        <w:fldChar w:fldCharType="separate"/>
      </w:r>
      <w:r>
        <w:t>7</w:t>
      </w:r>
      <w:r>
        <w:fldChar w:fldCharType="end"/>
      </w:r>
    </w:p>
    <w:p w14:paraId="420F140A" w14:textId="77777777" w:rsidR="008A5684" w:rsidRDefault="008A5684">
      <w:pPr>
        <w:pStyle w:val="TOC1"/>
        <w:rPr>
          <w:rFonts w:eastAsiaTheme="minorEastAsia"/>
          <w:b w:val="0"/>
          <w:color w:val="auto"/>
          <w:sz w:val="24"/>
          <w:szCs w:val="24"/>
          <w:lang w:val="en-US"/>
        </w:rPr>
      </w:pPr>
      <w:r w:rsidRPr="00982C2E">
        <w:t>8.</w:t>
      </w:r>
      <w:r>
        <w:rPr>
          <w:rFonts w:eastAsiaTheme="minorEastAsia"/>
          <w:b w:val="0"/>
          <w:color w:val="auto"/>
          <w:sz w:val="24"/>
          <w:szCs w:val="24"/>
          <w:lang w:val="en-US"/>
        </w:rPr>
        <w:tab/>
      </w:r>
      <w:r>
        <w:t>REFERENCES</w:t>
      </w:r>
      <w:r>
        <w:tab/>
      </w:r>
      <w:r>
        <w:fldChar w:fldCharType="begin"/>
      </w:r>
      <w:r>
        <w:instrText xml:space="preserve"> PAGEREF _Toc462394107 \h </w:instrText>
      </w:r>
      <w:r>
        <w:fldChar w:fldCharType="separate"/>
      </w:r>
      <w:r>
        <w:t>8</w:t>
      </w:r>
      <w:r>
        <w:fldChar w:fldCharType="end"/>
      </w:r>
    </w:p>
    <w:p w14:paraId="57808A84" w14:textId="77777777" w:rsidR="008A5684" w:rsidRDefault="008A5684">
      <w:pPr>
        <w:pStyle w:val="TOC1"/>
        <w:rPr>
          <w:rFonts w:eastAsiaTheme="minorEastAsia"/>
          <w:b w:val="0"/>
          <w:color w:val="auto"/>
          <w:sz w:val="24"/>
          <w:szCs w:val="24"/>
          <w:lang w:val="en-US"/>
        </w:rPr>
      </w:pPr>
      <w:r w:rsidRPr="00982C2E">
        <w:t>PART 2</w:t>
      </w:r>
      <w:r>
        <w:t xml:space="preserve"> – TEACHING MODULES</w:t>
      </w:r>
      <w:r>
        <w:tab/>
      </w:r>
      <w:r>
        <w:fldChar w:fldCharType="begin"/>
      </w:r>
      <w:r>
        <w:instrText xml:space="preserve"> PAGEREF _Toc462394108 \h </w:instrText>
      </w:r>
      <w:r>
        <w:fldChar w:fldCharType="separate"/>
      </w:r>
      <w:r>
        <w:t>8</w:t>
      </w:r>
      <w:r>
        <w:fldChar w:fldCharType="end"/>
      </w:r>
    </w:p>
    <w:p w14:paraId="794EBD58" w14:textId="77777777" w:rsidR="008A5684" w:rsidRDefault="008A5684">
      <w:pPr>
        <w:pStyle w:val="TOC1"/>
        <w:rPr>
          <w:rFonts w:eastAsiaTheme="minorEastAsia"/>
          <w:b w:val="0"/>
          <w:color w:val="auto"/>
          <w:sz w:val="24"/>
          <w:szCs w:val="24"/>
          <w:lang w:val="en-US"/>
        </w:rPr>
      </w:pPr>
      <w:r w:rsidRPr="00982C2E">
        <w:t>1.</w:t>
      </w:r>
      <w:r>
        <w:rPr>
          <w:rFonts w:eastAsiaTheme="minorEastAsia"/>
          <w:b w:val="0"/>
          <w:color w:val="auto"/>
          <w:sz w:val="24"/>
          <w:szCs w:val="24"/>
          <w:lang w:val="en-US"/>
        </w:rPr>
        <w:tab/>
      </w:r>
      <w:r>
        <w:t xml:space="preserve">MODULE 1 – </w:t>
      </w:r>
      <w:r w:rsidRPr="00982C2E">
        <w:t>INTRODUCTION TO DIRECTIONAL LIGHTS</w:t>
      </w:r>
      <w:r>
        <w:tab/>
      </w:r>
      <w:r>
        <w:fldChar w:fldCharType="begin"/>
      </w:r>
      <w:r>
        <w:instrText xml:space="preserve"> PAGEREF _Toc462394109 \h </w:instrText>
      </w:r>
      <w:r>
        <w:fldChar w:fldCharType="separate"/>
      </w:r>
      <w:r>
        <w:t>8</w:t>
      </w:r>
      <w:r>
        <w:fldChar w:fldCharType="end"/>
      </w:r>
    </w:p>
    <w:p w14:paraId="5CC2DF8A" w14:textId="77777777" w:rsidR="008A5684" w:rsidRDefault="008A5684">
      <w:pPr>
        <w:pStyle w:val="TOC2"/>
        <w:rPr>
          <w:rFonts w:eastAsiaTheme="minorEastAsia"/>
          <w:color w:val="auto"/>
          <w:sz w:val="24"/>
          <w:szCs w:val="24"/>
          <w:lang w:val="en-US"/>
        </w:rPr>
      </w:pPr>
      <w:r w:rsidRPr="00982C2E">
        <w:t>1.1.</w:t>
      </w:r>
      <w:r>
        <w:rPr>
          <w:rFonts w:eastAsiaTheme="minorEastAsia"/>
          <w:color w:val="auto"/>
          <w:sz w:val="24"/>
          <w:szCs w:val="24"/>
          <w:lang w:val="en-US"/>
        </w:rPr>
        <w:tab/>
      </w:r>
      <w:r>
        <w:t>Scope</w:t>
      </w:r>
      <w:r>
        <w:tab/>
      </w:r>
      <w:r>
        <w:fldChar w:fldCharType="begin"/>
      </w:r>
      <w:r>
        <w:instrText xml:space="preserve"> PAGEREF _Toc462394110 \h </w:instrText>
      </w:r>
      <w:r>
        <w:fldChar w:fldCharType="separate"/>
      </w:r>
      <w:r>
        <w:t>8</w:t>
      </w:r>
      <w:r>
        <w:fldChar w:fldCharType="end"/>
      </w:r>
    </w:p>
    <w:p w14:paraId="3B0693AA" w14:textId="77777777" w:rsidR="008A5684" w:rsidRDefault="008A5684">
      <w:pPr>
        <w:pStyle w:val="TOC2"/>
        <w:rPr>
          <w:rFonts w:eastAsiaTheme="minorEastAsia"/>
          <w:color w:val="auto"/>
          <w:sz w:val="24"/>
          <w:szCs w:val="24"/>
          <w:lang w:val="en-US"/>
        </w:rPr>
      </w:pPr>
      <w:r w:rsidRPr="00982C2E">
        <w:t>1.2.</w:t>
      </w:r>
      <w:r>
        <w:rPr>
          <w:rFonts w:eastAsiaTheme="minorEastAsia"/>
          <w:color w:val="auto"/>
          <w:sz w:val="24"/>
          <w:szCs w:val="24"/>
          <w:lang w:val="en-US"/>
        </w:rPr>
        <w:tab/>
      </w:r>
      <w:r>
        <w:t>Learning Objective</w:t>
      </w:r>
      <w:r>
        <w:tab/>
      </w:r>
      <w:r>
        <w:fldChar w:fldCharType="begin"/>
      </w:r>
      <w:r>
        <w:instrText xml:space="preserve"> PAGEREF _Toc462394111 \h </w:instrText>
      </w:r>
      <w:r>
        <w:fldChar w:fldCharType="separate"/>
      </w:r>
      <w:r>
        <w:t>8</w:t>
      </w:r>
      <w:r>
        <w:fldChar w:fldCharType="end"/>
      </w:r>
    </w:p>
    <w:p w14:paraId="065BB522" w14:textId="77777777" w:rsidR="008A5684" w:rsidRDefault="008A5684">
      <w:pPr>
        <w:pStyle w:val="TOC2"/>
        <w:rPr>
          <w:rFonts w:eastAsiaTheme="minorEastAsia"/>
          <w:color w:val="auto"/>
          <w:sz w:val="24"/>
          <w:szCs w:val="24"/>
          <w:lang w:val="en-US"/>
        </w:rPr>
      </w:pPr>
      <w:r w:rsidRPr="00982C2E">
        <w:t>1.3.</w:t>
      </w:r>
      <w:r>
        <w:rPr>
          <w:rFonts w:eastAsiaTheme="minorEastAsia"/>
          <w:color w:val="auto"/>
          <w:sz w:val="24"/>
          <w:szCs w:val="24"/>
          <w:lang w:val="en-US"/>
        </w:rPr>
        <w:tab/>
      </w:r>
      <w:r>
        <w:t>Syllabus</w:t>
      </w:r>
      <w:r>
        <w:tab/>
      </w:r>
      <w:r>
        <w:fldChar w:fldCharType="begin"/>
      </w:r>
      <w:r>
        <w:instrText xml:space="preserve"> PAGEREF _Toc462394112 \h </w:instrText>
      </w:r>
      <w:r>
        <w:fldChar w:fldCharType="separate"/>
      </w:r>
      <w:r>
        <w:t>8</w:t>
      </w:r>
      <w:r>
        <w:fldChar w:fldCharType="end"/>
      </w:r>
    </w:p>
    <w:p w14:paraId="07407AB3"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1.3.1.</w:t>
      </w:r>
      <w:r>
        <w:rPr>
          <w:rFonts w:eastAsiaTheme="minorEastAsia"/>
          <w:noProof/>
          <w:sz w:val="24"/>
          <w:szCs w:val="24"/>
          <w:lang w:val="en-US"/>
        </w:rPr>
        <w:tab/>
      </w:r>
      <w:r>
        <w:rPr>
          <w:noProof/>
        </w:rPr>
        <w:t>Lesson 1 – Theoretical aspects of the alignment of directional lights</w:t>
      </w:r>
      <w:r>
        <w:rPr>
          <w:noProof/>
        </w:rPr>
        <w:tab/>
      </w:r>
      <w:r>
        <w:rPr>
          <w:noProof/>
        </w:rPr>
        <w:fldChar w:fldCharType="begin"/>
      </w:r>
      <w:r>
        <w:rPr>
          <w:noProof/>
        </w:rPr>
        <w:instrText xml:space="preserve"> PAGEREF _Toc462394113 \h </w:instrText>
      </w:r>
      <w:r>
        <w:rPr>
          <w:noProof/>
        </w:rPr>
      </w:r>
      <w:r>
        <w:rPr>
          <w:noProof/>
        </w:rPr>
        <w:fldChar w:fldCharType="separate"/>
      </w:r>
      <w:r>
        <w:rPr>
          <w:noProof/>
        </w:rPr>
        <w:t>8</w:t>
      </w:r>
      <w:r>
        <w:rPr>
          <w:noProof/>
        </w:rPr>
        <w:fldChar w:fldCharType="end"/>
      </w:r>
    </w:p>
    <w:p w14:paraId="4FAFD1FC"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1.3.2.</w:t>
      </w:r>
      <w:r>
        <w:rPr>
          <w:rFonts w:eastAsiaTheme="minorEastAsia"/>
          <w:noProof/>
          <w:sz w:val="24"/>
          <w:szCs w:val="24"/>
          <w:lang w:val="en-US"/>
        </w:rPr>
        <w:tab/>
      </w:r>
      <w:r>
        <w:rPr>
          <w:noProof/>
        </w:rPr>
        <w:t>Lesson 2 – Directional lights and their functions</w:t>
      </w:r>
      <w:r>
        <w:rPr>
          <w:noProof/>
        </w:rPr>
        <w:tab/>
      </w:r>
      <w:r>
        <w:rPr>
          <w:noProof/>
        </w:rPr>
        <w:fldChar w:fldCharType="begin"/>
      </w:r>
      <w:r>
        <w:rPr>
          <w:noProof/>
        </w:rPr>
        <w:instrText xml:space="preserve"> PAGEREF _Toc462394114 \h </w:instrText>
      </w:r>
      <w:r>
        <w:rPr>
          <w:noProof/>
        </w:rPr>
      </w:r>
      <w:r>
        <w:rPr>
          <w:noProof/>
        </w:rPr>
        <w:fldChar w:fldCharType="separate"/>
      </w:r>
      <w:r>
        <w:rPr>
          <w:noProof/>
        </w:rPr>
        <w:t>8</w:t>
      </w:r>
      <w:r>
        <w:rPr>
          <w:noProof/>
        </w:rPr>
        <w:fldChar w:fldCharType="end"/>
      </w:r>
    </w:p>
    <w:p w14:paraId="271789CA" w14:textId="77777777" w:rsidR="008A5684" w:rsidRDefault="008A5684">
      <w:pPr>
        <w:pStyle w:val="TOC1"/>
        <w:rPr>
          <w:rFonts w:eastAsiaTheme="minorEastAsia"/>
          <w:b w:val="0"/>
          <w:color w:val="auto"/>
          <w:sz w:val="24"/>
          <w:szCs w:val="24"/>
          <w:lang w:val="en-US"/>
        </w:rPr>
      </w:pPr>
      <w:r w:rsidRPr="00982C2E">
        <w:t>2.</w:t>
      </w:r>
      <w:r>
        <w:rPr>
          <w:rFonts w:eastAsiaTheme="minorEastAsia"/>
          <w:b w:val="0"/>
          <w:color w:val="auto"/>
          <w:sz w:val="24"/>
          <w:szCs w:val="24"/>
          <w:lang w:val="en-US"/>
        </w:rPr>
        <w:tab/>
      </w:r>
      <w:r>
        <w:t xml:space="preserve">MODULE 2 – </w:t>
      </w:r>
      <w:r w:rsidRPr="00982C2E">
        <w:t>LEADING (RANGE) LIGHTS</w:t>
      </w:r>
      <w:r>
        <w:tab/>
      </w:r>
      <w:r>
        <w:fldChar w:fldCharType="begin"/>
      </w:r>
      <w:r>
        <w:instrText xml:space="preserve"> PAGEREF _Toc462394115 \h </w:instrText>
      </w:r>
      <w:r>
        <w:fldChar w:fldCharType="separate"/>
      </w:r>
      <w:r>
        <w:t>9</w:t>
      </w:r>
      <w:r>
        <w:fldChar w:fldCharType="end"/>
      </w:r>
    </w:p>
    <w:p w14:paraId="4D0DCAAC" w14:textId="77777777" w:rsidR="008A5684" w:rsidRDefault="008A5684">
      <w:pPr>
        <w:pStyle w:val="TOC2"/>
        <w:rPr>
          <w:rFonts w:eastAsiaTheme="minorEastAsia"/>
          <w:color w:val="auto"/>
          <w:sz w:val="24"/>
          <w:szCs w:val="24"/>
          <w:lang w:val="en-US"/>
        </w:rPr>
      </w:pPr>
      <w:r w:rsidRPr="00982C2E">
        <w:t>2.1.</w:t>
      </w:r>
      <w:r>
        <w:rPr>
          <w:rFonts w:eastAsiaTheme="minorEastAsia"/>
          <w:color w:val="auto"/>
          <w:sz w:val="24"/>
          <w:szCs w:val="24"/>
          <w:lang w:val="en-US"/>
        </w:rPr>
        <w:tab/>
      </w:r>
      <w:r>
        <w:t>Scope</w:t>
      </w:r>
      <w:r>
        <w:tab/>
      </w:r>
      <w:r>
        <w:fldChar w:fldCharType="begin"/>
      </w:r>
      <w:r>
        <w:instrText xml:space="preserve"> PAGEREF _Toc462394116 \h </w:instrText>
      </w:r>
      <w:r>
        <w:fldChar w:fldCharType="separate"/>
      </w:r>
      <w:r>
        <w:t>9</w:t>
      </w:r>
      <w:r>
        <w:fldChar w:fldCharType="end"/>
      </w:r>
    </w:p>
    <w:p w14:paraId="2524FC7B" w14:textId="77777777" w:rsidR="008A5684" w:rsidRDefault="008A5684">
      <w:pPr>
        <w:pStyle w:val="TOC2"/>
        <w:rPr>
          <w:rFonts w:eastAsiaTheme="minorEastAsia"/>
          <w:color w:val="auto"/>
          <w:sz w:val="24"/>
          <w:szCs w:val="24"/>
          <w:lang w:val="en-US"/>
        </w:rPr>
      </w:pPr>
      <w:r w:rsidRPr="00982C2E">
        <w:t>2.2.</w:t>
      </w:r>
      <w:r>
        <w:rPr>
          <w:rFonts w:eastAsiaTheme="minorEastAsia"/>
          <w:color w:val="auto"/>
          <w:sz w:val="24"/>
          <w:szCs w:val="24"/>
          <w:lang w:val="en-US"/>
        </w:rPr>
        <w:tab/>
      </w:r>
      <w:r>
        <w:t>Learning Objective</w:t>
      </w:r>
      <w:r>
        <w:tab/>
      </w:r>
      <w:r>
        <w:fldChar w:fldCharType="begin"/>
      </w:r>
      <w:r>
        <w:instrText xml:space="preserve"> PAGEREF _Toc462394117 \h </w:instrText>
      </w:r>
      <w:r>
        <w:fldChar w:fldCharType="separate"/>
      </w:r>
      <w:r>
        <w:t>9</w:t>
      </w:r>
      <w:r>
        <w:fldChar w:fldCharType="end"/>
      </w:r>
    </w:p>
    <w:p w14:paraId="16F6C5EA" w14:textId="77777777" w:rsidR="008A5684" w:rsidRDefault="008A5684">
      <w:pPr>
        <w:pStyle w:val="TOC2"/>
        <w:rPr>
          <w:rFonts w:eastAsiaTheme="minorEastAsia"/>
          <w:color w:val="auto"/>
          <w:sz w:val="24"/>
          <w:szCs w:val="24"/>
          <w:lang w:val="en-US"/>
        </w:rPr>
      </w:pPr>
      <w:r w:rsidRPr="00982C2E">
        <w:t>2.3.</w:t>
      </w:r>
      <w:r>
        <w:rPr>
          <w:rFonts w:eastAsiaTheme="minorEastAsia"/>
          <w:color w:val="auto"/>
          <w:sz w:val="24"/>
          <w:szCs w:val="24"/>
          <w:lang w:val="en-US"/>
        </w:rPr>
        <w:tab/>
      </w:r>
      <w:r>
        <w:t>Syllabus</w:t>
      </w:r>
      <w:r>
        <w:tab/>
      </w:r>
      <w:r>
        <w:fldChar w:fldCharType="begin"/>
      </w:r>
      <w:r>
        <w:instrText xml:space="preserve"> PAGEREF _Toc462394118 \h </w:instrText>
      </w:r>
      <w:r>
        <w:fldChar w:fldCharType="separate"/>
      </w:r>
      <w:r>
        <w:t>9</w:t>
      </w:r>
      <w:r>
        <w:fldChar w:fldCharType="end"/>
      </w:r>
    </w:p>
    <w:p w14:paraId="14136393"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2.3.1.</w:t>
      </w:r>
      <w:r>
        <w:rPr>
          <w:rFonts w:eastAsiaTheme="minorEastAsia"/>
          <w:noProof/>
          <w:sz w:val="24"/>
          <w:szCs w:val="24"/>
          <w:lang w:val="en-US"/>
        </w:rPr>
        <w:tab/>
      </w:r>
      <w:r>
        <w:rPr>
          <w:noProof/>
        </w:rPr>
        <w:t>Lesson 1 – Range Lights – components and assembly</w:t>
      </w:r>
      <w:r>
        <w:rPr>
          <w:noProof/>
        </w:rPr>
        <w:tab/>
      </w:r>
      <w:r>
        <w:rPr>
          <w:noProof/>
        </w:rPr>
        <w:fldChar w:fldCharType="begin"/>
      </w:r>
      <w:r>
        <w:rPr>
          <w:noProof/>
        </w:rPr>
        <w:instrText xml:space="preserve"> PAGEREF _Toc462394119 \h </w:instrText>
      </w:r>
      <w:r>
        <w:rPr>
          <w:noProof/>
        </w:rPr>
      </w:r>
      <w:r>
        <w:rPr>
          <w:noProof/>
        </w:rPr>
        <w:fldChar w:fldCharType="separate"/>
      </w:r>
      <w:r>
        <w:rPr>
          <w:noProof/>
        </w:rPr>
        <w:t>9</w:t>
      </w:r>
      <w:r>
        <w:rPr>
          <w:noProof/>
        </w:rPr>
        <w:fldChar w:fldCharType="end"/>
      </w:r>
    </w:p>
    <w:p w14:paraId="46DFAF68"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2.3.2.</w:t>
      </w:r>
      <w:r>
        <w:rPr>
          <w:rFonts w:eastAsiaTheme="minorEastAsia"/>
          <w:noProof/>
          <w:sz w:val="24"/>
          <w:szCs w:val="24"/>
          <w:lang w:val="en-US"/>
        </w:rPr>
        <w:tab/>
      </w:r>
      <w:r>
        <w:rPr>
          <w:noProof/>
        </w:rPr>
        <w:t>Lesson 2 - Range light installation</w:t>
      </w:r>
      <w:r>
        <w:rPr>
          <w:noProof/>
        </w:rPr>
        <w:tab/>
      </w:r>
      <w:r>
        <w:rPr>
          <w:noProof/>
        </w:rPr>
        <w:fldChar w:fldCharType="begin"/>
      </w:r>
      <w:r>
        <w:rPr>
          <w:noProof/>
        </w:rPr>
        <w:instrText xml:space="preserve"> PAGEREF _Toc462394120 \h </w:instrText>
      </w:r>
      <w:r>
        <w:rPr>
          <w:noProof/>
        </w:rPr>
      </w:r>
      <w:r>
        <w:rPr>
          <w:noProof/>
        </w:rPr>
        <w:fldChar w:fldCharType="separate"/>
      </w:r>
      <w:r>
        <w:rPr>
          <w:noProof/>
        </w:rPr>
        <w:t>9</w:t>
      </w:r>
      <w:r>
        <w:rPr>
          <w:noProof/>
        </w:rPr>
        <w:fldChar w:fldCharType="end"/>
      </w:r>
    </w:p>
    <w:p w14:paraId="0E58FAAE"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2.3.3.</w:t>
      </w:r>
      <w:r>
        <w:rPr>
          <w:rFonts w:eastAsiaTheme="minorEastAsia"/>
          <w:noProof/>
          <w:sz w:val="24"/>
          <w:szCs w:val="24"/>
          <w:lang w:val="en-US"/>
        </w:rPr>
        <w:tab/>
      </w:r>
      <w:r>
        <w:rPr>
          <w:noProof/>
        </w:rPr>
        <w:t>Lesson 3 – Range Lights – alignment and setting to work</w:t>
      </w:r>
      <w:r>
        <w:rPr>
          <w:noProof/>
        </w:rPr>
        <w:tab/>
      </w:r>
      <w:r>
        <w:rPr>
          <w:noProof/>
        </w:rPr>
        <w:fldChar w:fldCharType="begin"/>
      </w:r>
      <w:r>
        <w:rPr>
          <w:noProof/>
        </w:rPr>
        <w:instrText xml:space="preserve"> PAGEREF _Toc462394121 \h </w:instrText>
      </w:r>
      <w:r>
        <w:rPr>
          <w:noProof/>
        </w:rPr>
      </w:r>
      <w:r>
        <w:rPr>
          <w:noProof/>
        </w:rPr>
        <w:fldChar w:fldCharType="separate"/>
      </w:r>
      <w:r>
        <w:rPr>
          <w:noProof/>
        </w:rPr>
        <w:t>9</w:t>
      </w:r>
      <w:r>
        <w:rPr>
          <w:noProof/>
        </w:rPr>
        <w:fldChar w:fldCharType="end"/>
      </w:r>
    </w:p>
    <w:p w14:paraId="0695AD25" w14:textId="77777777" w:rsidR="008A5684" w:rsidRDefault="008A5684">
      <w:pPr>
        <w:pStyle w:val="TOC1"/>
        <w:rPr>
          <w:rFonts w:eastAsiaTheme="minorEastAsia"/>
          <w:b w:val="0"/>
          <w:color w:val="auto"/>
          <w:sz w:val="24"/>
          <w:szCs w:val="24"/>
          <w:lang w:val="en-US"/>
        </w:rPr>
      </w:pPr>
      <w:r w:rsidRPr="00982C2E">
        <w:t>3.</w:t>
      </w:r>
      <w:r>
        <w:rPr>
          <w:rFonts w:eastAsiaTheme="minorEastAsia"/>
          <w:b w:val="0"/>
          <w:color w:val="auto"/>
          <w:sz w:val="24"/>
          <w:szCs w:val="24"/>
          <w:lang w:val="en-US"/>
        </w:rPr>
        <w:tab/>
      </w:r>
      <w:r>
        <w:t>MODULE 3 – SECTOR LIGHTS</w:t>
      </w:r>
      <w:r>
        <w:tab/>
      </w:r>
      <w:r>
        <w:fldChar w:fldCharType="begin"/>
      </w:r>
      <w:r>
        <w:instrText xml:space="preserve"> PAGEREF _Toc462394122 \h </w:instrText>
      </w:r>
      <w:r>
        <w:fldChar w:fldCharType="separate"/>
      </w:r>
      <w:r>
        <w:t>10</w:t>
      </w:r>
      <w:r>
        <w:fldChar w:fldCharType="end"/>
      </w:r>
    </w:p>
    <w:p w14:paraId="3720264E" w14:textId="77777777" w:rsidR="008A5684" w:rsidRDefault="008A5684">
      <w:pPr>
        <w:pStyle w:val="TOC2"/>
        <w:rPr>
          <w:rFonts w:eastAsiaTheme="minorEastAsia"/>
          <w:color w:val="auto"/>
          <w:sz w:val="24"/>
          <w:szCs w:val="24"/>
          <w:lang w:val="en-US"/>
        </w:rPr>
      </w:pPr>
      <w:r w:rsidRPr="00982C2E">
        <w:t>3.1.</w:t>
      </w:r>
      <w:r>
        <w:rPr>
          <w:rFonts w:eastAsiaTheme="minorEastAsia"/>
          <w:color w:val="auto"/>
          <w:sz w:val="24"/>
          <w:szCs w:val="24"/>
          <w:lang w:val="en-US"/>
        </w:rPr>
        <w:tab/>
      </w:r>
      <w:r>
        <w:t>Scope</w:t>
      </w:r>
      <w:r>
        <w:tab/>
      </w:r>
      <w:r>
        <w:fldChar w:fldCharType="begin"/>
      </w:r>
      <w:r>
        <w:instrText xml:space="preserve"> PAGEREF _Toc462394123 \h </w:instrText>
      </w:r>
      <w:r>
        <w:fldChar w:fldCharType="separate"/>
      </w:r>
      <w:r>
        <w:t>10</w:t>
      </w:r>
      <w:r>
        <w:fldChar w:fldCharType="end"/>
      </w:r>
    </w:p>
    <w:p w14:paraId="676A4B36" w14:textId="77777777" w:rsidR="008A5684" w:rsidRDefault="008A5684">
      <w:pPr>
        <w:pStyle w:val="TOC2"/>
        <w:rPr>
          <w:rFonts w:eastAsiaTheme="minorEastAsia"/>
          <w:color w:val="auto"/>
          <w:sz w:val="24"/>
          <w:szCs w:val="24"/>
          <w:lang w:val="en-US"/>
        </w:rPr>
      </w:pPr>
      <w:r w:rsidRPr="00982C2E">
        <w:t>3.2.</w:t>
      </w:r>
      <w:r>
        <w:rPr>
          <w:rFonts w:eastAsiaTheme="minorEastAsia"/>
          <w:color w:val="auto"/>
          <w:sz w:val="24"/>
          <w:szCs w:val="24"/>
          <w:lang w:val="en-US"/>
        </w:rPr>
        <w:tab/>
      </w:r>
      <w:r>
        <w:t>Learning Objective</w:t>
      </w:r>
      <w:r>
        <w:tab/>
      </w:r>
      <w:r>
        <w:fldChar w:fldCharType="begin"/>
      </w:r>
      <w:r>
        <w:instrText xml:space="preserve"> PAGEREF _Toc462394124 \h </w:instrText>
      </w:r>
      <w:r>
        <w:fldChar w:fldCharType="separate"/>
      </w:r>
      <w:r>
        <w:t>10</w:t>
      </w:r>
      <w:r>
        <w:fldChar w:fldCharType="end"/>
      </w:r>
    </w:p>
    <w:p w14:paraId="73D43E64" w14:textId="77777777" w:rsidR="008A5684" w:rsidRDefault="008A5684">
      <w:pPr>
        <w:pStyle w:val="TOC2"/>
        <w:rPr>
          <w:rFonts w:eastAsiaTheme="minorEastAsia"/>
          <w:color w:val="auto"/>
          <w:sz w:val="24"/>
          <w:szCs w:val="24"/>
          <w:lang w:val="en-US"/>
        </w:rPr>
      </w:pPr>
      <w:r w:rsidRPr="00982C2E">
        <w:t>3.3.</w:t>
      </w:r>
      <w:r>
        <w:rPr>
          <w:rFonts w:eastAsiaTheme="minorEastAsia"/>
          <w:color w:val="auto"/>
          <w:sz w:val="24"/>
          <w:szCs w:val="24"/>
          <w:lang w:val="en-US"/>
        </w:rPr>
        <w:tab/>
      </w:r>
      <w:r>
        <w:t>Syllabus</w:t>
      </w:r>
      <w:r>
        <w:tab/>
      </w:r>
      <w:r>
        <w:fldChar w:fldCharType="begin"/>
      </w:r>
      <w:r>
        <w:instrText xml:space="preserve"> PAGEREF _Toc462394125 \h </w:instrText>
      </w:r>
      <w:r>
        <w:fldChar w:fldCharType="separate"/>
      </w:r>
      <w:r>
        <w:t>10</w:t>
      </w:r>
      <w:r>
        <w:fldChar w:fldCharType="end"/>
      </w:r>
    </w:p>
    <w:p w14:paraId="306A721F"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3.3.1.</w:t>
      </w:r>
      <w:r>
        <w:rPr>
          <w:rFonts w:eastAsiaTheme="minorEastAsia"/>
          <w:noProof/>
          <w:sz w:val="24"/>
          <w:szCs w:val="24"/>
          <w:lang w:val="en-US"/>
        </w:rPr>
        <w:tab/>
      </w:r>
      <w:r>
        <w:rPr>
          <w:noProof/>
        </w:rPr>
        <w:t>Lesson 1 – Sector Lights – components and assembly</w:t>
      </w:r>
      <w:r>
        <w:rPr>
          <w:noProof/>
        </w:rPr>
        <w:tab/>
      </w:r>
      <w:r>
        <w:rPr>
          <w:noProof/>
        </w:rPr>
        <w:fldChar w:fldCharType="begin"/>
      </w:r>
      <w:r>
        <w:rPr>
          <w:noProof/>
        </w:rPr>
        <w:instrText xml:space="preserve"> PAGEREF _Toc462394126 \h </w:instrText>
      </w:r>
      <w:r>
        <w:rPr>
          <w:noProof/>
        </w:rPr>
      </w:r>
      <w:r>
        <w:rPr>
          <w:noProof/>
        </w:rPr>
        <w:fldChar w:fldCharType="separate"/>
      </w:r>
      <w:r>
        <w:rPr>
          <w:noProof/>
        </w:rPr>
        <w:t>10</w:t>
      </w:r>
      <w:r>
        <w:rPr>
          <w:noProof/>
        </w:rPr>
        <w:fldChar w:fldCharType="end"/>
      </w:r>
    </w:p>
    <w:p w14:paraId="7EA8E966"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3.3.2.</w:t>
      </w:r>
      <w:r>
        <w:rPr>
          <w:rFonts w:eastAsiaTheme="minorEastAsia"/>
          <w:noProof/>
          <w:sz w:val="24"/>
          <w:szCs w:val="24"/>
          <w:lang w:val="en-US"/>
        </w:rPr>
        <w:tab/>
      </w:r>
      <w:r>
        <w:rPr>
          <w:noProof/>
        </w:rPr>
        <w:t>Lesson 2 - Sector light installation</w:t>
      </w:r>
      <w:r>
        <w:rPr>
          <w:noProof/>
        </w:rPr>
        <w:tab/>
      </w:r>
      <w:r>
        <w:rPr>
          <w:noProof/>
        </w:rPr>
        <w:fldChar w:fldCharType="begin"/>
      </w:r>
      <w:r>
        <w:rPr>
          <w:noProof/>
        </w:rPr>
        <w:instrText xml:space="preserve"> PAGEREF _Toc462394127 \h </w:instrText>
      </w:r>
      <w:r>
        <w:rPr>
          <w:noProof/>
        </w:rPr>
      </w:r>
      <w:r>
        <w:rPr>
          <w:noProof/>
        </w:rPr>
        <w:fldChar w:fldCharType="separate"/>
      </w:r>
      <w:r>
        <w:rPr>
          <w:noProof/>
        </w:rPr>
        <w:t>10</w:t>
      </w:r>
      <w:r>
        <w:rPr>
          <w:noProof/>
        </w:rPr>
        <w:fldChar w:fldCharType="end"/>
      </w:r>
    </w:p>
    <w:p w14:paraId="310EDB9A"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3.3.3.</w:t>
      </w:r>
      <w:r>
        <w:rPr>
          <w:rFonts w:eastAsiaTheme="minorEastAsia"/>
          <w:noProof/>
          <w:sz w:val="24"/>
          <w:szCs w:val="24"/>
          <w:lang w:val="en-US"/>
        </w:rPr>
        <w:tab/>
      </w:r>
      <w:r>
        <w:rPr>
          <w:noProof/>
        </w:rPr>
        <w:t>Lesson 3 – Sector Lights – alignment and setting to work</w:t>
      </w:r>
      <w:r>
        <w:rPr>
          <w:noProof/>
        </w:rPr>
        <w:tab/>
      </w:r>
      <w:r>
        <w:rPr>
          <w:noProof/>
        </w:rPr>
        <w:fldChar w:fldCharType="begin"/>
      </w:r>
      <w:r>
        <w:rPr>
          <w:noProof/>
        </w:rPr>
        <w:instrText xml:space="preserve"> PAGEREF _Toc462394128 \h </w:instrText>
      </w:r>
      <w:r>
        <w:rPr>
          <w:noProof/>
        </w:rPr>
      </w:r>
      <w:r>
        <w:rPr>
          <w:noProof/>
        </w:rPr>
        <w:fldChar w:fldCharType="separate"/>
      </w:r>
      <w:r>
        <w:rPr>
          <w:noProof/>
        </w:rPr>
        <w:t>10</w:t>
      </w:r>
      <w:r>
        <w:rPr>
          <w:noProof/>
        </w:rPr>
        <w:fldChar w:fldCharType="end"/>
      </w:r>
    </w:p>
    <w:p w14:paraId="220B6C01" w14:textId="77777777" w:rsidR="008A5684" w:rsidRDefault="008A5684">
      <w:pPr>
        <w:pStyle w:val="TOC1"/>
        <w:rPr>
          <w:rFonts w:eastAsiaTheme="minorEastAsia"/>
          <w:b w:val="0"/>
          <w:color w:val="auto"/>
          <w:sz w:val="24"/>
          <w:szCs w:val="24"/>
          <w:lang w:val="en-US"/>
        </w:rPr>
      </w:pPr>
      <w:r w:rsidRPr="00982C2E">
        <w:t>4.</w:t>
      </w:r>
      <w:r>
        <w:rPr>
          <w:rFonts w:eastAsiaTheme="minorEastAsia"/>
          <w:b w:val="0"/>
          <w:color w:val="auto"/>
          <w:sz w:val="24"/>
          <w:szCs w:val="24"/>
          <w:lang w:val="en-US"/>
        </w:rPr>
        <w:tab/>
      </w:r>
      <w:r>
        <w:t xml:space="preserve">MODULE 4 – </w:t>
      </w:r>
      <w:r w:rsidRPr="00982C2E">
        <w:t>PRECISION DIRECTION LIGHTS</w:t>
      </w:r>
      <w:r>
        <w:tab/>
      </w:r>
      <w:r>
        <w:fldChar w:fldCharType="begin"/>
      </w:r>
      <w:r>
        <w:instrText xml:space="preserve"> PAGEREF _Toc462394129 \h </w:instrText>
      </w:r>
      <w:r>
        <w:fldChar w:fldCharType="separate"/>
      </w:r>
      <w:r>
        <w:t>10</w:t>
      </w:r>
      <w:r>
        <w:fldChar w:fldCharType="end"/>
      </w:r>
    </w:p>
    <w:p w14:paraId="2B3B19A9" w14:textId="77777777" w:rsidR="008A5684" w:rsidRDefault="008A5684">
      <w:pPr>
        <w:pStyle w:val="TOC2"/>
        <w:rPr>
          <w:rFonts w:eastAsiaTheme="minorEastAsia"/>
          <w:color w:val="auto"/>
          <w:sz w:val="24"/>
          <w:szCs w:val="24"/>
          <w:lang w:val="en-US"/>
        </w:rPr>
      </w:pPr>
      <w:r w:rsidRPr="00982C2E">
        <w:t>4.1.</w:t>
      </w:r>
      <w:r>
        <w:rPr>
          <w:rFonts w:eastAsiaTheme="minorEastAsia"/>
          <w:color w:val="auto"/>
          <w:sz w:val="24"/>
          <w:szCs w:val="24"/>
          <w:lang w:val="en-US"/>
        </w:rPr>
        <w:tab/>
      </w:r>
      <w:r>
        <w:t>Scope</w:t>
      </w:r>
      <w:r>
        <w:tab/>
      </w:r>
      <w:r>
        <w:fldChar w:fldCharType="begin"/>
      </w:r>
      <w:r>
        <w:instrText xml:space="preserve"> PAGEREF _Toc462394130 \h </w:instrText>
      </w:r>
      <w:r>
        <w:fldChar w:fldCharType="separate"/>
      </w:r>
      <w:r>
        <w:t>10</w:t>
      </w:r>
      <w:r>
        <w:fldChar w:fldCharType="end"/>
      </w:r>
    </w:p>
    <w:p w14:paraId="1554442F" w14:textId="77777777" w:rsidR="008A5684" w:rsidRDefault="008A5684">
      <w:pPr>
        <w:pStyle w:val="TOC2"/>
        <w:rPr>
          <w:rFonts w:eastAsiaTheme="minorEastAsia"/>
          <w:color w:val="auto"/>
          <w:sz w:val="24"/>
          <w:szCs w:val="24"/>
          <w:lang w:val="en-US"/>
        </w:rPr>
      </w:pPr>
      <w:r w:rsidRPr="00982C2E">
        <w:t>4.2.</w:t>
      </w:r>
      <w:r>
        <w:rPr>
          <w:rFonts w:eastAsiaTheme="minorEastAsia"/>
          <w:color w:val="auto"/>
          <w:sz w:val="24"/>
          <w:szCs w:val="24"/>
          <w:lang w:val="en-US"/>
        </w:rPr>
        <w:tab/>
      </w:r>
      <w:r>
        <w:t>Learning Objective</w:t>
      </w:r>
      <w:r>
        <w:tab/>
      </w:r>
      <w:r>
        <w:fldChar w:fldCharType="begin"/>
      </w:r>
      <w:r>
        <w:instrText xml:space="preserve"> PAGEREF _Toc462394131 \h </w:instrText>
      </w:r>
      <w:r>
        <w:fldChar w:fldCharType="separate"/>
      </w:r>
      <w:r>
        <w:t>10</w:t>
      </w:r>
      <w:r>
        <w:fldChar w:fldCharType="end"/>
      </w:r>
    </w:p>
    <w:p w14:paraId="5CC8861B" w14:textId="77777777" w:rsidR="008A5684" w:rsidRDefault="008A5684">
      <w:pPr>
        <w:pStyle w:val="TOC2"/>
        <w:rPr>
          <w:rFonts w:eastAsiaTheme="minorEastAsia"/>
          <w:color w:val="auto"/>
          <w:sz w:val="24"/>
          <w:szCs w:val="24"/>
          <w:lang w:val="en-US"/>
        </w:rPr>
      </w:pPr>
      <w:r w:rsidRPr="00982C2E">
        <w:t>4.3.</w:t>
      </w:r>
      <w:r>
        <w:rPr>
          <w:rFonts w:eastAsiaTheme="minorEastAsia"/>
          <w:color w:val="auto"/>
          <w:sz w:val="24"/>
          <w:szCs w:val="24"/>
          <w:lang w:val="en-US"/>
        </w:rPr>
        <w:tab/>
      </w:r>
      <w:r>
        <w:t>Syllabus</w:t>
      </w:r>
      <w:r>
        <w:tab/>
      </w:r>
      <w:r>
        <w:fldChar w:fldCharType="begin"/>
      </w:r>
      <w:r>
        <w:instrText xml:space="preserve"> PAGEREF _Toc462394132 \h </w:instrText>
      </w:r>
      <w:r>
        <w:fldChar w:fldCharType="separate"/>
      </w:r>
      <w:r>
        <w:t>11</w:t>
      </w:r>
      <w:r>
        <w:fldChar w:fldCharType="end"/>
      </w:r>
    </w:p>
    <w:p w14:paraId="13CD9B25"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4.3.1.</w:t>
      </w:r>
      <w:r>
        <w:rPr>
          <w:rFonts w:eastAsiaTheme="minorEastAsia"/>
          <w:noProof/>
          <w:sz w:val="24"/>
          <w:szCs w:val="24"/>
          <w:lang w:val="en-US"/>
        </w:rPr>
        <w:tab/>
      </w:r>
      <w:r>
        <w:rPr>
          <w:noProof/>
        </w:rPr>
        <w:t>Lesson 1 – Precision Direction Lights (PDL) – components and assembly</w:t>
      </w:r>
      <w:r>
        <w:rPr>
          <w:noProof/>
        </w:rPr>
        <w:tab/>
      </w:r>
      <w:r>
        <w:rPr>
          <w:noProof/>
        </w:rPr>
        <w:fldChar w:fldCharType="begin"/>
      </w:r>
      <w:r>
        <w:rPr>
          <w:noProof/>
        </w:rPr>
        <w:instrText xml:space="preserve"> PAGEREF _Toc462394133 \h </w:instrText>
      </w:r>
      <w:r>
        <w:rPr>
          <w:noProof/>
        </w:rPr>
      </w:r>
      <w:r>
        <w:rPr>
          <w:noProof/>
        </w:rPr>
        <w:fldChar w:fldCharType="separate"/>
      </w:r>
      <w:r>
        <w:rPr>
          <w:noProof/>
        </w:rPr>
        <w:t>11</w:t>
      </w:r>
      <w:r>
        <w:rPr>
          <w:noProof/>
        </w:rPr>
        <w:fldChar w:fldCharType="end"/>
      </w:r>
    </w:p>
    <w:p w14:paraId="51C58C0B"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4.3.2.</w:t>
      </w:r>
      <w:r>
        <w:rPr>
          <w:rFonts w:eastAsiaTheme="minorEastAsia"/>
          <w:noProof/>
          <w:sz w:val="24"/>
          <w:szCs w:val="24"/>
          <w:lang w:val="en-US"/>
        </w:rPr>
        <w:tab/>
      </w:r>
      <w:r>
        <w:rPr>
          <w:noProof/>
        </w:rPr>
        <w:t>Lesson 2 - PDL installation under supervision</w:t>
      </w:r>
      <w:r>
        <w:rPr>
          <w:noProof/>
        </w:rPr>
        <w:tab/>
      </w:r>
      <w:r>
        <w:rPr>
          <w:noProof/>
        </w:rPr>
        <w:fldChar w:fldCharType="begin"/>
      </w:r>
      <w:r>
        <w:rPr>
          <w:noProof/>
        </w:rPr>
        <w:instrText xml:space="preserve"> PAGEREF _Toc462394134 \h </w:instrText>
      </w:r>
      <w:r>
        <w:rPr>
          <w:noProof/>
        </w:rPr>
      </w:r>
      <w:r>
        <w:rPr>
          <w:noProof/>
        </w:rPr>
        <w:fldChar w:fldCharType="separate"/>
      </w:r>
      <w:r>
        <w:rPr>
          <w:noProof/>
        </w:rPr>
        <w:t>11</w:t>
      </w:r>
      <w:r>
        <w:rPr>
          <w:noProof/>
        </w:rPr>
        <w:fldChar w:fldCharType="end"/>
      </w:r>
    </w:p>
    <w:p w14:paraId="229A6547" w14:textId="77777777" w:rsidR="008A5684" w:rsidRDefault="008A5684">
      <w:pPr>
        <w:pStyle w:val="TOC3"/>
        <w:tabs>
          <w:tab w:val="left" w:pos="1134"/>
          <w:tab w:val="right" w:leader="dot" w:pos="10195"/>
        </w:tabs>
        <w:rPr>
          <w:rFonts w:eastAsiaTheme="minorEastAsia"/>
          <w:noProof/>
          <w:sz w:val="24"/>
          <w:szCs w:val="24"/>
          <w:lang w:val="en-US"/>
        </w:rPr>
      </w:pPr>
      <w:r w:rsidRPr="00982C2E">
        <w:rPr>
          <w:noProof/>
        </w:rPr>
        <w:t>4.3.3.</w:t>
      </w:r>
      <w:r>
        <w:rPr>
          <w:rFonts w:eastAsiaTheme="minorEastAsia"/>
          <w:noProof/>
          <w:sz w:val="24"/>
          <w:szCs w:val="24"/>
          <w:lang w:val="en-US"/>
        </w:rPr>
        <w:tab/>
      </w:r>
      <w:r>
        <w:rPr>
          <w:noProof/>
        </w:rPr>
        <w:t>Lesson 3 – PDL – alignment and setting to work</w:t>
      </w:r>
      <w:r>
        <w:rPr>
          <w:noProof/>
        </w:rPr>
        <w:tab/>
      </w:r>
      <w:r>
        <w:rPr>
          <w:noProof/>
        </w:rPr>
        <w:fldChar w:fldCharType="begin"/>
      </w:r>
      <w:r>
        <w:rPr>
          <w:noProof/>
        </w:rPr>
        <w:instrText xml:space="preserve"> PAGEREF _Toc462394135 \h </w:instrText>
      </w:r>
      <w:r>
        <w:rPr>
          <w:noProof/>
        </w:rPr>
      </w:r>
      <w:r>
        <w:rPr>
          <w:noProof/>
        </w:rPr>
        <w:fldChar w:fldCharType="separate"/>
      </w:r>
      <w:r>
        <w:rPr>
          <w:noProof/>
        </w:rPr>
        <w:t>11</w:t>
      </w:r>
      <w:r>
        <w:rPr>
          <w:noProof/>
        </w:rPr>
        <w:fldChar w:fldCharType="end"/>
      </w:r>
    </w:p>
    <w:p w14:paraId="182C221F" w14:textId="77777777" w:rsidR="008A5684" w:rsidRDefault="008A5684">
      <w:pPr>
        <w:pStyle w:val="TOC1"/>
        <w:rPr>
          <w:rFonts w:eastAsiaTheme="minorEastAsia"/>
          <w:b w:val="0"/>
          <w:color w:val="auto"/>
          <w:sz w:val="24"/>
          <w:szCs w:val="24"/>
          <w:lang w:val="en-US"/>
        </w:rPr>
      </w:pPr>
      <w:r w:rsidRPr="00982C2E">
        <w:t>5.</w:t>
      </w:r>
      <w:r>
        <w:rPr>
          <w:rFonts w:eastAsiaTheme="minorEastAsia"/>
          <w:b w:val="0"/>
          <w:color w:val="auto"/>
          <w:sz w:val="24"/>
          <w:szCs w:val="24"/>
          <w:lang w:val="en-US"/>
        </w:rPr>
        <w:tab/>
      </w:r>
      <w:r>
        <w:t>EVALUATION</w:t>
      </w:r>
      <w:r>
        <w:tab/>
      </w:r>
      <w:r>
        <w:fldChar w:fldCharType="begin"/>
      </w:r>
      <w:r>
        <w:instrText xml:space="preserve"> PAGEREF _Toc462394136 \h </w:instrText>
      </w:r>
      <w:r>
        <w:fldChar w:fldCharType="separate"/>
      </w:r>
      <w:r>
        <w:t>11</w:t>
      </w:r>
      <w:r>
        <w:fldChar w:fldCharType="end"/>
      </w:r>
    </w:p>
    <w:p w14:paraId="7025C41E" w14:textId="77777777" w:rsidR="008A5684" w:rsidRDefault="008A5684">
      <w:pPr>
        <w:pStyle w:val="TOC1"/>
        <w:rPr>
          <w:rFonts w:eastAsiaTheme="minorEastAsia"/>
          <w:b w:val="0"/>
          <w:color w:val="auto"/>
          <w:sz w:val="24"/>
          <w:szCs w:val="24"/>
          <w:lang w:val="en-US"/>
        </w:rPr>
      </w:pPr>
      <w:r w:rsidRPr="00982C2E">
        <w:lastRenderedPageBreak/>
        <w:t>6.</w:t>
      </w:r>
      <w:r>
        <w:rPr>
          <w:rFonts w:eastAsiaTheme="minorEastAsia"/>
          <w:b w:val="0"/>
          <w:color w:val="auto"/>
          <w:sz w:val="24"/>
          <w:szCs w:val="24"/>
          <w:lang w:val="en-US"/>
        </w:rPr>
        <w:tab/>
      </w:r>
      <w:r>
        <w:t>SITE VISIT</w:t>
      </w:r>
      <w:r>
        <w:tab/>
      </w:r>
      <w:r>
        <w:fldChar w:fldCharType="begin"/>
      </w:r>
      <w:r>
        <w:instrText xml:space="preserve"> PAGEREF _Toc462394137 \h </w:instrText>
      </w:r>
      <w:r>
        <w:fldChar w:fldCharType="separate"/>
      </w:r>
      <w:r>
        <w:t>11</w:t>
      </w:r>
      <w:r>
        <w:fldChar w:fldCharType="end"/>
      </w:r>
    </w:p>
    <w:p w14:paraId="18548BDB"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7E8602C2" w14:textId="77777777" w:rsidR="00D36983" w:rsidRPr="00093294" w:rsidRDefault="00D36983" w:rsidP="00D36983">
      <w:pPr>
        <w:pStyle w:val="ListofFigures"/>
      </w:pPr>
      <w:r w:rsidRPr="00093294">
        <w:t>List of Tables</w:t>
      </w:r>
    </w:p>
    <w:p w14:paraId="7624C123" w14:textId="77777777" w:rsidR="00C739BC"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C739BC">
        <w:rPr>
          <w:noProof/>
        </w:rPr>
        <w:t>Table 1</w:t>
      </w:r>
      <w:r w:rsidR="00C739BC">
        <w:rPr>
          <w:rFonts w:eastAsiaTheme="minorEastAsia"/>
          <w:i w:val="0"/>
          <w:noProof/>
          <w:sz w:val="24"/>
          <w:szCs w:val="24"/>
          <w:lang w:val="en-US"/>
        </w:rPr>
        <w:tab/>
      </w:r>
      <w:r w:rsidR="00C739BC">
        <w:rPr>
          <w:noProof/>
        </w:rPr>
        <w:t>Table of Teaching Modules</w:t>
      </w:r>
      <w:r w:rsidR="00C739BC">
        <w:rPr>
          <w:noProof/>
        </w:rPr>
        <w:tab/>
      </w:r>
      <w:r w:rsidR="00C739BC">
        <w:rPr>
          <w:noProof/>
        </w:rPr>
        <w:fldChar w:fldCharType="begin"/>
      </w:r>
      <w:r w:rsidR="00C739BC">
        <w:rPr>
          <w:noProof/>
        </w:rPr>
        <w:instrText xml:space="preserve"> PAGEREF _Toc449261771 \h </w:instrText>
      </w:r>
      <w:r w:rsidR="00C739BC">
        <w:rPr>
          <w:noProof/>
        </w:rPr>
      </w:r>
      <w:r w:rsidR="00C739BC">
        <w:rPr>
          <w:noProof/>
        </w:rPr>
        <w:fldChar w:fldCharType="separate"/>
      </w:r>
      <w:r w:rsidR="000E0782">
        <w:rPr>
          <w:noProof/>
        </w:rPr>
        <w:t>6</w:t>
      </w:r>
      <w:r w:rsidR="00C739BC">
        <w:rPr>
          <w:noProof/>
        </w:rPr>
        <w:fldChar w:fldCharType="end"/>
      </w:r>
    </w:p>
    <w:p w14:paraId="7B1254DF" w14:textId="77777777" w:rsidR="00D36983" w:rsidRPr="00093294" w:rsidRDefault="00D36983" w:rsidP="00D36983">
      <w:r w:rsidRPr="00093294">
        <w:fldChar w:fldCharType="end"/>
      </w:r>
    </w:p>
    <w:p w14:paraId="094EE447" w14:textId="77777777" w:rsidR="00EB6F3C" w:rsidRPr="00093294" w:rsidRDefault="00EB6F3C" w:rsidP="00883AE3"/>
    <w:p w14:paraId="3298359C"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144D75E5" w14:textId="77777777" w:rsidR="00465491" w:rsidRPr="00093294" w:rsidRDefault="00465491" w:rsidP="00465491">
      <w:pPr>
        <w:pStyle w:val="Forward"/>
      </w:pPr>
      <w:bookmarkStart w:id="17" w:name="_Toc419881195"/>
      <w:r w:rsidRPr="00093294">
        <w:lastRenderedPageBreak/>
        <w:t>FOREWORD</w:t>
      </w:r>
      <w:bookmarkEnd w:id="17"/>
    </w:p>
    <w:p w14:paraId="7AB08BF5"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1F637EE"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3DCC7E1A"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690E80B6"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6C6CBB14" w14:textId="77777777" w:rsidR="00D95BDA" w:rsidRPr="00093294" w:rsidRDefault="00D95BDA" w:rsidP="00465491">
      <w:pPr>
        <w:pStyle w:val="BodyText"/>
      </w:pPr>
    </w:p>
    <w:p w14:paraId="2251DCDD" w14:textId="77777777" w:rsidR="00D95BDA" w:rsidRDefault="00D95BDA" w:rsidP="00465491">
      <w:pPr>
        <w:pStyle w:val="BodyText"/>
      </w:pPr>
    </w:p>
    <w:p w14:paraId="3992C1A8" w14:textId="77777777" w:rsidR="00380F03" w:rsidRPr="00093294" w:rsidRDefault="00380F03" w:rsidP="00465491">
      <w:pPr>
        <w:pStyle w:val="BodyText"/>
      </w:pPr>
    </w:p>
    <w:p w14:paraId="4E1C2CC9"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9EF044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518492F4" w14:textId="77777777" w:rsidR="00380F03" w:rsidRPr="00D3437C" w:rsidRDefault="00380F03" w:rsidP="00380F03">
      <w:pPr>
        <w:pStyle w:val="BodyText"/>
        <w:tabs>
          <w:tab w:val="left" w:pos="6521"/>
          <w:tab w:val="left" w:pos="7513"/>
        </w:tabs>
        <w:spacing w:after="0"/>
        <w:rPr>
          <w:lang w:val="fr-FR" w:eastAsia="de-DE"/>
          <w:rPrChange w:id="18" w:author="Plenary Room" w:date="2016-10-14T09:55:00Z">
            <w:rPr>
              <w:lang w:eastAsia="de-DE"/>
            </w:rPr>
          </w:rPrChange>
        </w:rPr>
      </w:pPr>
      <w:r w:rsidRPr="00D3437C">
        <w:rPr>
          <w:lang w:val="fr-FR" w:eastAsia="de-DE"/>
          <w:rPrChange w:id="19" w:author="Plenary Room" w:date="2016-10-14T09:55:00Z">
            <w:rPr>
              <w:lang w:eastAsia="de-DE"/>
            </w:rPr>
          </w:rPrChange>
        </w:rPr>
        <w:t>10 rue des Gaudines</w:t>
      </w:r>
      <w:r w:rsidRPr="00D3437C">
        <w:rPr>
          <w:lang w:val="fr-FR" w:eastAsia="de-DE"/>
          <w:rPrChange w:id="20" w:author="Plenary Room" w:date="2016-10-14T09:55:00Z">
            <w:rPr>
              <w:lang w:eastAsia="de-DE"/>
            </w:rPr>
          </w:rPrChange>
        </w:rPr>
        <w:tab/>
        <w:t>Fax:</w:t>
      </w:r>
      <w:r w:rsidRPr="00D3437C">
        <w:rPr>
          <w:lang w:val="fr-FR" w:eastAsia="de-DE"/>
          <w:rPrChange w:id="21" w:author="Plenary Room" w:date="2016-10-14T09:55:00Z">
            <w:rPr>
              <w:lang w:eastAsia="de-DE"/>
            </w:rPr>
          </w:rPrChange>
        </w:rPr>
        <w:tab/>
        <w:t>(+) 33 1 34 51 82 05</w:t>
      </w:r>
    </w:p>
    <w:p w14:paraId="66066F15" w14:textId="77777777" w:rsidR="00380F03" w:rsidRPr="00D3437C" w:rsidRDefault="00380F03" w:rsidP="00380F03">
      <w:pPr>
        <w:pStyle w:val="BodyText"/>
        <w:tabs>
          <w:tab w:val="left" w:pos="6521"/>
          <w:tab w:val="left" w:pos="7513"/>
        </w:tabs>
        <w:spacing w:after="0"/>
        <w:rPr>
          <w:lang w:val="fr-FR"/>
          <w:rPrChange w:id="22" w:author="Plenary Room" w:date="2016-10-14T09:55:00Z">
            <w:rPr/>
          </w:rPrChange>
        </w:rPr>
      </w:pPr>
      <w:r w:rsidRPr="00D3437C">
        <w:rPr>
          <w:lang w:val="fr-FR" w:eastAsia="de-DE"/>
          <w:rPrChange w:id="23" w:author="Plenary Room" w:date="2016-10-14T09:55:00Z">
            <w:rPr>
              <w:lang w:eastAsia="de-DE"/>
            </w:rPr>
          </w:rPrChange>
        </w:rPr>
        <w:t>78100 Saint Germain-en-Laye</w:t>
      </w:r>
      <w:r w:rsidRPr="00D3437C">
        <w:rPr>
          <w:lang w:val="fr-FR" w:eastAsia="de-DE"/>
          <w:rPrChange w:id="24" w:author="Plenary Room" w:date="2016-10-14T09:55:00Z">
            <w:rPr>
              <w:lang w:eastAsia="de-DE"/>
            </w:rPr>
          </w:rPrChange>
        </w:rPr>
        <w:tab/>
        <w:t>e-mail:</w:t>
      </w:r>
      <w:r w:rsidRPr="00D3437C">
        <w:rPr>
          <w:lang w:val="fr-FR" w:eastAsia="de-DE"/>
          <w:rPrChange w:id="25" w:author="Plenary Room" w:date="2016-10-14T09:55:00Z">
            <w:rPr>
              <w:lang w:eastAsia="de-DE"/>
            </w:rPr>
          </w:rPrChange>
        </w:rPr>
        <w:tab/>
      </w:r>
      <w:r w:rsidR="00D3437C">
        <w:fldChar w:fldCharType="begin"/>
      </w:r>
      <w:r w:rsidR="00D3437C" w:rsidRPr="00D3437C">
        <w:rPr>
          <w:lang w:val="fr-FR"/>
          <w:rPrChange w:id="26" w:author="Plenary Room" w:date="2016-10-14T09:55:00Z">
            <w:rPr/>
          </w:rPrChange>
        </w:rPr>
        <w:instrText xml:space="preserve"> HYPERLINK "mailto:academy@iala-aism.org" </w:instrText>
      </w:r>
      <w:r w:rsidR="00D3437C">
        <w:fldChar w:fldCharType="separate"/>
      </w:r>
      <w:r w:rsidRPr="00D3437C">
        <w:rPr>
          <w:rStyle w:val="Hyperlink"/>
          <w:rFonts w:eastAsia="Calibri"/>
          <w:lang w:val="fr-FR"/>
          <w:rPrChange w:id="27" w:author="Plenary Room" w:date="2016-10-14T09:55:00Z">
            <w:rPr>
              <w:rStyle w:val="Hyperlink"/>
              <w:rFonts w:eastAsia="Calibri"/>
            </w:rPr>
          </w:rPrChange>
        </w:rPr>
        <w:t>academy@iala-aism.org</w:t>
      </w:r>
      <w:r w:rsidR="00D3437C">
        <w:rPr>
          <w:rStyle w:val="Hyperlink"/>
          <w:rFonts w:eastAsia="Calibri"/>
        </w:rPr>
        <w:fldChar w:fldCharType="end"/>
      </w:r>
    </w:p>
    <w:p w14:paraId="1FE06DAB" w14:textId="77777777" w:rsidR="00380F03" w:rsidRPr="00D3437C" w:rsidRDefault="00380F03" w:rsidP="00380F03">
      <w:pPr>
        <w:pStyle w:val="BodyText"/>
        <w:tabs>
          <w:tab w:val="left" w:pos="6521"/>
          <w:tab w:val="left" w:pos="7513"/>
        </w:tabs>
        <w:rPr>
          <w:rStyle w:val="Hyperlink"/>
          <w:rFonts w:cs="Arial"/>
          <w:lang w:val="fr-FR" w:eastAsia="de-DE"/>
          <w:rPrChange w:id="28" w:author="Plenary Room" w:date="2016-10-14T09:55:00Z">
            <w:rPr>
              <w:rStyle w:val="Hyperlink"/>
              <w:rFonts w:cs="Arial"/>
              <w:lang w:eastAsia="de-DE"/>
            </w:rPr>
          </w:rPrChange>
        </w:rPr>
      </w:pPr>
      <w:r w:rsidRPr="00D3437C">
        <w:rPr>
          <w:lang w:val="fr-FR" w:eastAsia="de-DE"/>
          <w:rPrChange w:id="29" w:author="Plenary Room" w:date="2016-10-14T09:55:00Z">
            <w:rPr>
              <w:lang w:eastAsia="de-DE"/>
            </w:rPr>
          </w:rPrChange>
        </w:rPr>
        <w:t>France</w:t>
      </w:r>
      <w:r w:rsidRPr="00D3437C">
        <w:rPr>
          <w:lang w:val="fr-FR" w:eastAsia="de-DE"/>
          <w:rPrChange w:id="30" w:author="Plenary Room" w:date="2016-10-14T09:55:00Z">
            <w:rPr>
              <w:lang w:eastAsia="de-DE"/>
            </w:rPr>
          </w:rPrChange>
        </w:rPr>
        <w:tab/>
        <w:t>Internet:</w:t>
      </w:r>
      <w:r w:rsidRPr="00D3437C">
        <w:rPr>
          <w:lang w:val="fr-FR" w:eastAsia="de-DE"/>
          <w:rPrChange w:id="31" w:author="Plenary Room" w:date="2016-10-14T09:55:00Z">
            <w:rPr>
              <w:lang w:eastAsia="de-DE"/>
            </w:rPr>
          </w:rPrChange>
        </w:rPr>
        <w:tab/>
      </w:r>
      <w:r w:rsidR="00D3437C">
        <w:fldChar w:fldCharType="begin"/>
      </w:r>
      <w:r w:rsidR="00D3437C" w:rsidRPr="00D3437C">
        <w:rPr>
          <w:lang w:val="fr-FR"/>
          <w:rPrChange w:id="32" w:author="Plenary Room" w:date="2016-10-14T09:55:00Z">
            <w:rPr/>
          </w:rPrChange>
        </w:rPr>
        <w:instrText xml:space="preserve"> HYPERLINK "http://www.iala-aism.org" </w:instrText>
      </w:r>
      <w:r w:rsidR="00D3437C">
        <w:fldChar w:fldCharType="separate"/>
      </w:r>
      <w:r w:rsidRPr="00D3437C">
        <w:rPr>
          <w:rStyle w:val="Hyperlink"/>
          <w:rFonts w:cs="Arial"/>
          <w:lang w:val="fr-FR" w:eastAsia="de-DE"/>
          <w:rPrChange w:id="33" w:author="Plenary Room" w:date="2016-10-14T09:55:00Z">
            <w:rPr>
              <w:rStyle w:val="Hyperlink"/>
              <w:rFonts w:cs="Arial"/>
              <w:lang w:eastAsia="de-DE"/>
            </w:rPr>
          </w:rPrChange>
        </w:rPr>
        <w:t>www.iala-aism.org</w:t>
      </w:r>
      <w:r w:rsidR="00D3437C">
        <w:rPr>
          <w:rStyle w:val="Hyperlink"/>
          <w:rFonts w:cs="Arial"/>
          <w:lang w:eastAsia="de-DE"/>
        </w:rPr>
        <w:fldChar w:fldCharType="end"/>
      </w:r>
    </w:p>
    <w:p w14:paraId="7FDC0851" w14:textId="77777777" w:rsidR="00465491" w:rsidRPr="00D3437C" w:rsidRDefault="00465491" w:rsidP="00AC1940">
      <w:pPr>
        <w:pStyle w:val="BodyText"/>
        <w:tabs>
          <w:tab w:val="left" w:pos="6521"/>
          <w:tab w:val="left" w:pos="7513"/>
        </w:tabs>
        <w:rPr>
          <w:lang w:val="fr-FR"/>
          <w:rPrChange w:id="34" w:author="Plenary Room" w:date="2016-10-14T09:55:00Z">
            <w:rPr/>
          </w:rPrChange>
        </w:rPr>
      </w:pPr>
      <w:r w:rsidRPr="00D3437C">
        <w:rPr>
          <w:lang w:val="fr-FR"/>
          <w:rPrChange w:id="35" w:author="Plenary Room" w:date="2016-10-14T09:55:00Z">
            <w:rPr/>
          </w:rPrChange>
        </w:rPr>
        <w:br w:type="page"/>
      </w:r>
    </w:p>
    <w:p w14:paraId="37380B67" w14:textId="77777777" w:rsidR="00465491" w:rsidRPr="00093294" w:rsidRDefault="00513460" w:rsidP="00513460">
      <w:pPr>
        <w:pStyle w:val="Part"/>
      </w:pPr>
      <w:bookmarkStart w:id="36" w:name="_Toc442348085"/>
      <w:bookmarkStart w:id="37" w:name="_Toc462394099"/>
      <w:r w:rsidRPr="00093294">
        <w:lastRenderedPageBreak/>
        <w:t xml:space="preserve">- </w:t>
      </w:r>
      <w:r w:rsidR="007D747F" w:rsidRPr="00093294">
        <w:rPr>
          <w:caps w:val="0"/>
        </w:rPr>
        <w:t>COURSE OVERVIEW</w:t>
      </w:r>
      <w:bookmarkEnd w:id="36"/>
      <w:bookmarkEnd w:id="37"/>
    </w:p>
    <w:p w14:paraId="7C1A518B" w14:textId="77777777" w:rsidR="00465491" w:rsidRPr="00093294" w:rsidRDefault="0010151D" w:rsidP="00665C35">
      <w:pPr>
        <w:pStyle w:val="Heading1"/>
        <w:numPr>
          <w:ilvl w:val="0"/>
          <w:numId w:val="19"/>
        </w:numPr>
      </w:pPr>
      <w:bookmarkStart w:id="38" w:name="_Toc462394100"/>
      <w:r>
        <w:t>SCOPE</w:t>
      </w:r>
      <w:bookmarkEnd w:id="38"/>
    </w:p>
    <w:p w14:paraId="18B74D9D" w14:textId="77777777" w:rsidR="00465491" w:rsidRPr="00093294" w:rsidRDefault="00465491" w:rsidP="00465491">
      <w:pPr>
        <w:pStyle w:val="Heading1separatationline"/>
      </w:pPr>
    </w:p>
    <w:p w14:paraId="439174BB" w14:textId="3F05F002" w:rsidR="004144B4" w:rsidRPr="004144B4" w:rsidRDefault="004144B4" w:rsidP="004144B4">
      <w:pPr>
        <w:pStyle w:val="BodyText"/>
      </w:pPr>
      <w:r w:rsidRPr="004144B4">
        <w:t xml:space="preserve">It is anticipated that the practical surveying aspects of the installation and alignment of range, sector and Precision Direction lights will be conducted by AtoN managers or IALA Industrial Members. </w:t>
      </w:r>
      <w:r>
        <w:t xml:space="preserve"> </w:t>
      </w:r>
      <w:r w:rsidRPr="004144B4">
        <w:t xml:space="preserve">This course is intended to provide technicians with the theoretical and practical training necessary to have a basic understanding of the requirement for accurate alignment before gaining a satisfactory understanding of how to install, align and set to work range, sector and Precision Direction lights; the latter under appropriate </w:t>
      </w:r>
      <w:r>
        <w:t>supervision.</w:t>
      </w:r>
    </w:p>
    <w:p w14:paraId="0A86CDC7" w14:textId="49DE8F6F" w:rsidR="00465491" w:rsidRPr="00093294" w:rsidRDefault="004144B4" w:rsidP="004144B4">
      <w:pPr>
        <w:pStyle w:val="BodyText"/>
      </w:pPr>
      <w:r w:rsidRPr="004144B4">
        <w:t>This course should only be conducted after participants have completed successfully Level 2 Module 3 Elements 3.1-3</w:t>
      </w:r>
      <w:r>
        <w:t>,</w:t>
      </w:r>
      <w:r w:rsidRPr="004144B4">
        <w:t xml:space="preserve"> which includes an introduction to marine lanterns, light characters and ranges and </w:t>
      </w:r>
      <w:r w:rsidRPr="004144B4">
        <w:rPr>
          <w:bCs/>
        </w:rPr>
        <w:t xml:space="preserve">Module 3 Elements 3.4-6 on Light Flashers; Lamp Changers and Self Contained Marine Lanterns which provides competency in the maintenance of marine lanterns. </w:t>
      </w:r>
      <w:r>
        <w:rPr>
          <w:bCs/>
        </w:rPr>
        <w:t xml:space="preserve"> </w:t>
      </w:r>
      <w:r w:rsidRPr="004144B4">
        <w:t xml:space="preserve">This course is intended to be supported by further practical training modules on power supplies, remote monitoring and the maintenance of structures. </w:t>
      </w:r>
      <w:r>
        <w:t xml:space="preserve"> </w:t>
      </w:r>
      <w:r w:rsidRPr="004144B4">
        <w:t>Details of these supporting model courses can be found in the Level 2 Technician training overview document IALA WWA L2.0.</w:t>
      </w:r>
    </w:p>
    <w:p w14:paraId="7091001D" w14:textId="77777777" w:rsidR="00D2697A" w:rsidRDefault="0010151D" w:rsidP="0010151D">
      <w:pPr>
        <w:pStyle w:val="Heading1"/>
      </w:pPr>
      <w:bookmarkStart w:id="39" w:name="_Toc462394101"/>
      <w:r>
        <w:rPr>
          <w:caps w:val="0"/>
        </w:rPr>
        <w:t>OBJECTIVE</w:t>
      </w:r>
      <w:bookmarkEnd w:id="39"/>
    </w:p>
    <w:p w14:paraId="05BE5AEA" w14:textId="77777777" w:rsidR="0010151D" w:rsidRDefault="0010151D" w:rsidP="0010151D">
      <w:pPr>
        <w:pStyle w:val="Heading1separatationline"/>
      </w:pPr>
    </w:p>
    <w:p w14:paraId="72B27894" w14:textId="32349341" w:rsidR="0010151D" w:rsidRPr="0010151D" w:rsidRDefault="004144B4" w:rsidP="0010151D">
      <w:pPr>
        <w:pStyle w:val="BodyText"/>
      </w:pPr>
      <w:r w:rsidRPr="004144B4">
        <w:t>Upon successful completion of this course, participants will have acquired sufficient knowledge to install, align and set to work range, sector and Precision Direction lights fitted at AtoN stations within their organizations; the latter under supervision.</w:t>
      </w:r>
    </w:p>
    <w:p w14:paraId="43C8C119" w14:textId="77777777" w:rsidR="0010151D" w:rsidRDefault="0010151D" w:rsidP="0010151D">
      <w:pPr>
        <w:pStyle w:val="Heading1"/>
      </w:pPr>
      <w:bookmarkStart w:id="40" w:name="_Toc462394102"/>
      <w:r>
        <w:t>COURSE OUTLINE</w:t>
      </w:r>
      <w:bookmarkEnd w:id="40"/>
    </w:p>
    <w:p w14:paraId="07A4B553" w14:textId="77777777" w:rsidR="0010151D" w:rsidRDefault="0010151D" w:rsidP="0010151D">
      <w:pPr>
        <w:pStyle w:val="Heading1separatationline"/>
      </w:pPr>
    </w:p>
    <w:p w14:paraId="54CCF171" w14:textId="5E3D2DF0" w:rsidR="002A689F" w:rsidRPr="0010151D" w:rsidRDefault="004144B4" w:rsidP="0010151D">
      <w:pPr>
        <w:pStyle w:val="BodyText"/>
      </w:pPr>
      <w:r w:rsidRPr="004144B4">
        <w:t xml:space="preserve">This principally practical (hands-on) course is intended to cover the knowledge required for a technician to install, align and set to work range, sector and Precision Direction lights fitted at AtoN stations within their organizations, the latter under supervision. </w:t>
      </w:r>
      <w:r>
        <w:t xml:space="preserve"> </w:t>
      </w:r>
      <w:r w:rsidRPr="004144B4">
        <w:t xml:space="preserve">The complete course comprises 4 classroom/workshop teaching modules and one or more site visits during which a practical competency test will be conducted. </w:t>
      </w:r>
      <w:r>
        <w:t xml:space="preserve"> </w:t>
      </w:r>
      <w:r w:rsidRPr="004144B4">
        <w:t>Each teaching module deals with a specific subject concerning range, sector and Precision Direction lights and begins by stating its scope and aims. It then provides a teaching syllabus.</w:t>
      </w:r>
    </w:p>
    <w:p w14:paraId="0B97BC0D" w14:textId="77777777" w:rsidR="004144B4" w:rsidRDefault="004144B4">
      <w:pPr>
        <w:spacing w:after="200" w:line="276" w:lineRule="auto"/>
        <w:rPr>
          <w:rFonts w:asciiTheme="majorHAnsi" w:eastAsiaTheme="majorEastAsia" w:hAnsiTheme="majorHAnsi" w:cstheme="majorBidi"/>
          <w:b/>
          <w:bCs/>
          <w:caps/>
          <w:color w:val="00AFAA"/>
          <w:sz w:val="28"/>
          <w:szCs w:val="24"/>
        </w:rPr>
      </w:pPr>
      <w:r>
        <w:br w:type="page"/>
      </w:r>
    </w:p>
    <w:p w14:paraId="5557500B" w14:textId="35B5695C" w:rsidR="0010151D" w:rsidRDefault="0010151D" w:rsidP="0010151D">
      <w:pPr>
        <w:pStyle w:val="Heading1"/>
      </w:pPr>
      <w:bookmarkStart w:id="41" w:name="_Toc462394103"/>
      <w:r>
        <w:lastRenderedPageBreak/>
        <w:t>TEACHING MODULES</w:t>
      </w:r>
      <w:bookmarkEnd w:id="41"/>
    </w:p>
    <w:p w14:paraId="11A6A797" w14:textId="77777777" w:rsidR="0010151D" w:rsidRDefault="0010151D" w:rsidP="0010151D">
      <w:pPr>
        <w:pStyle w:val="Heading1separatationline"/>
      </w:pPr>
    </w:p>
    <w:p w14:paraId="41780D6B" w14:textId="77777777" w:rsidR="0010151D" w:rsidRDefault="0010151D" w:rsidP="00EA4259">
      <w:pPr>
        <w:pStyle w:val="Tablecaption"/>
        <w:jc w:val="center"/>
      </w:pPr>
      <w:bookmarkStart w:id="42" w:name="_Toc449261771"/>
      <w:r>
        <w:t>Table of Teaching Modules</w:t>
      </w:r>
      <w:bookmarkEnd w:id="42"/>
    </w:p>
    <w:tbl>
      <w:tblPr>
        <w:tblW w:w="8949" w:type="dxa"/>
        <w:jc w:val="center"/>
        <w:tblLayout w:type="fixed"/>
        <w:tblLook w:val="0000" w:firstRow="0" w:lastRow="0" w:firstColumn="0" w:lastColumn="0" w:noHBand="0" w:noVBand="0"/>
      </w:tblPr>
      <w:tblGrid>
        <w:gridCol w:w="3124"/>
        <w:gridCol w:w="1296"/>
        <w:gridCol w:w="4529"/>
      </w:tblGrid>
      <w:tr w:rsidR="00EA4259" w:rsidRPr="001A35C8" w14:paraId="46451F77" w14:textId="77777777" w:rsidTr="000E0C98">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5A7993D"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9AE8B0E"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38198662" w14:textId="77777777" w:rsidR="00EA4259" w:rsidRPr="0081138A" w:rsidRDefault="00EA4259" w:rsidP="00EA4259">
            <w:pPr>
              <w:pStyle w:val="Tableheading"/>
            </w:pPr>
            <w:r w:rsidRPr="0081138A">
              <w:t>Overview</w:t>
            </w:r>
          </w:p>
        </w:tc>
      </w:tr>
      <w:tr w:rsidR="00EA4259" w:rsidRPr="001A35C8" w14:paraId="77A17147" w14:textId="77777777" w:rsidTr="004144B4">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4D4E51B" w14:textId="78DFBFE1" w:rsidR="00EA4259" w:rsidRPr="00DD2681" w:rsidRDefault="00EA4259" w:rsidP="004144B4">
            <w:pPr>
              <w:pStyle w:val="Tabletext"/>
              <w:rPr>
                <w:sz w:val="22"/>
                <w:rPrChange w:id="43" w:author="Adam Hay" w:date="2016-10-11T23:08:00Z">
                  <w:rPr/>
                </w:rPrChange>
              </w:rPr>
            </w:pPr>
            <w:r w:rsidRPr="00DD2681">
              <w:rPr>
                <w:sz w:val="22"/>
                <w:rPrChange w:id="44" w:author="Adam Hay" w:date="2016-10-11T23:08:00Z">
                  <w:rPr/>
                </w:rPrChange>
              </w:rPr>
              <w:t xml:space="preserve">Introduction to </w:t>
            </w:r>
            <w:r w:rsidR="004144B4" w:rsidRPr="00DD2681">
              <w:rPr>
                <w:sz w:val="22"/>
                <w:rPrChange w:id="45" w:author="Adam Hay" w:date="2016-10-11T23:08:00Z">
                  <w:rPr/>
                </w:rPrChange>
              </w:rPr>
              <w:t>directional lights</w:t>
            </w:r>
          </w:p>
        </w:tc>
        <w:tc>
          <w:tcPr>
            <w:tcW w:w="1296" w:type="dxa"/>
            <w:tcBorders>
              <w:top w:val="single" w:sz="6" w:space="0" w:color="000000"/>
              <w:left w:val="single" w:sz="4" w:space="0" w:color="000000"/>
              <w:bottom w:val="single" w:sz="4" w:space="0" w:color="000000"/>
              <w:right w:val="single" w:sz="4" w:space="0" w:color="000000"/>
            </w:tcBorders>
            <w:vAlign w:val="center"/>
          </w:tcPr>
          <w:p w14:paraId="56662495" w14:textId="03C6D882" w:rsidR="00EA4259" w:rsidRPr="00DD2681" w:rsidRDefault="004144B4" w:rsidP="00EA4259">
            <w:pPr>
              <w:pStyle w:val="Tabletext"/>
              <w:jc w:val="center"/>
              <w:rPr>
                <w:sz w:val="22"/>
                <w:rPrChange w:id="46" w:author="Adam Hay" w:date="2016-10-11T23:08:00Z">
                  <w:rPr/>
                </w:rPrChange>
              </w:rPr>
            </w:pPr>
            <w:r w:rsidRPr="00DD2681">
              <w:rPr>
                <w:sz w:val="22"/>
                <w:rPrChange w:id="47" w:author="Adam Hay" w:date="2016-10-11T23:08:00Z">
                  <w:rPr/>
                </w:rPrChange>
              </w:rPr>
              <w:t>3</w:t>
            </w:r>
            <w:r w:rsidR="00EA4259" w:rsidRPr="00DD2681">
              <w:rPr>
                <w:sz w:val="22"/>
                <w:rPrChange w:id="48" w:author="Adam Hay" w:date="2016-10-11T23:08:00Z">
                  <w:rPr/>
                </w:rPrChange>
              </w:rPr>
              <w:t>.0</w:t>
            </w:r>
          </w:p>
        </w:tc>
        <w:tc>
          <w:tcPr>
            <w:tcW w:w="4529" w:type="dxa"/>
            <w:tcBorders>
              <w:top w:val="single" w:sz="6" w:space="0" w:color="000000"/>
              <w:left w:val="single" w:sz="4" w:space="0" w:color="000000"/>
              <w:bottom w:val="single" w:sz="4" w:space="0" w:color="000000"/>
              <w:right w:val="single" w:sz="4" w:space="0" w:color="000000"/>
            </w:tcBorders>
            <w:vAlign w:val="center"/>
          </w:tcPr>
          <w:p w14:paraId="456610DB" w14:textId="7B780D61" w:rsidR="00BB28FC" w:rsidRPr="00DD2681" w:rsidRDefault="004144B4" w:rsidP="004144B4">
            <w:pPr>
              <w:pStyle w:val="Tabletext"/>
              <w:ind w:left="2"/>
              <w:rPr>
                <w:rFonts w:cs="Arial"/>
                <w:sz w:val="22"/>
                <w:rPrChange w:id="49" w:author="Adam Hay" w:date="2016-10-11T23:08:00Z">
                  <w:rPr>
                    <w:rFonts w:cs="Arial"/>
                  </w:rPr>
                </w:rPrChange>
              </w:rPr>
            </w:pPr>
            <w:r w:rsidRPr="00DD2681">
              <w:rPr>
                <w:rFonts w:cs="Arial"/>
                <w:sz w:val="22"/>
                <w:rPrChange w:id="50" w:author="Adam Hay" w:date="2016-10-11T23:08:00Z">
                  <w:rPr>
                    <w:rFonts w:cs="Arial"/>
                  </w:rPr>
                </w:rPrChange>
              </w:rPr>
              <w:t>This module describes the types and functions of directional lights used by the organisation and the importance of their correct alignment</w:t>
            </w:r>
          </w:p>
        </w:tc>
      </w:tr>
      <w:tr w:rsidR="00EA4259" w:rsidRPr="001A35C8" w14:paraId="6304EE0C" w14:textId="77777777" w:rsidTr="004144B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783BB30" w14:textId="36B512D7" w:rsidR="00EA4259" w:rsidRPr="00DD2681" w:rsidRDefault="004144B4" w:rsidP="00EA4259">
            <w:pPr>
              <w:pStyle w:val="Tabletext"/>
              <w:rPr>
                <w:sz w:val="22"/>
                <w:rPrChange w:id="51" w:author="Adam Hay" w:date="2016-10-11T23:08:00Z">
                  <w:rPr/>
                </w:rPrChange>
              </w:rPr>
            </w:pPr>
            <w:r w:rsidRPr="00DD2681">
              <w:rPr>
                <w:sz w:val="22"/>
                <w:rPrChange w:id="52" w:author="Adam Hay" w:date="2016-10-11T23:08:00Z">
                  <w:rPr/>
                </w:rPrChange>
              </w:rPr>
              <w:t>Leading (Range) Lights</w:t>
            </w:r>
          </w:p>
        </w:tc>
        <w:tc>
          <w:tcPr>
            <w:tcW w:w="1296" w:type="dxa"/>
            <w:tcBorders>
              <w:top w:val="single" w:sz="4" w:space="0" w:color="000000"/>
              <w:left w:val="single" w:sz="4" w:space="0" w:color="000000"/>
              <w:bottom w:val="single" w:sz="4" w:space="0" w:color="000000"/>
              <w:right w:val="single" w:sz="4" w:space="0" w:color="000000"/>
            </w:tcBorders>
            <w:vAlign w:val="center"/>
          </w:tcPr>
          <w:p w14:paraId="63B0E6CB" w14:textId="5839731E" w:rsidR="00EA4259" w:rsidRPr="00DD2681" w:rsidRDefault="004144B4" w:rsidP="00EA4259">
            <w:pPr>
              <w:pStyle w:val="Tabletext"/>
              <w:jc w:val="center"/>
              <w:rPr>
                <w:sz w:val="22"/>
                <w:rPrChange w:id="53" w:author="Adam Hay" w:date="2016-10-11T23:08:00Z">
                  <w:rPr/>
                </w:rPrChange>
              </w:rPr>
            </w:pPr>
            <w:r w:rsidRPr="00DD2681">
              <w:rPr>
                <w:sz w:val="22"/>
                <w:rPrChange w:id="54" w:author="Adam Hay" w:date="2016-10-11T23:08:00Z">
                  <w:rPr/>
                </w:rPrChange>
              </w:rPr>
              <w:t>4</w:t>
            </w:r>
            <w:r w:rsidR="00EA4259" w:rsidRPr="00DD2681">
              <w:rPr>
                <w:sz w:val="22"/>
                <w:rPrChange w:id="55" w:author="Adam Hay" w:date="2016-10-11T23:08:00Z">
                  <w:rPr/>
                </w:rPrChange>
              </w:rPr>
              <w:t>.0</w:t>
            </w:r>
          </w:p>
        </w:tc>
        <w:tc>
          <w:tcPr>
            <w:tcW w:w="4529" w:type="dxa"/>
            <w:tcBorders>
              <w:top w:val="single" w:sz="4" w:space="0" w:color="000000"/>
              <w:left w:val="single" w:sz="4" w:space="0" w:color="000000"/>
              <w:bottom w:val="single" w:sz="4" w:space="0" w:color="000000"/>
              <w:right w:val="single" w:sz="4" w:space="0" w:color="000000"/>
            </w:tcBorders>
            <w:vAlign w:val="center"/>
          </w:tcPr>
          <w:p w14:paraId="1492E918" w14:textId="5A8DDE3F" w:rsidR="00EA4259" w:rsidRPr="00DD2681" w:rsidRDefault="004144B4" w:rsidP="004144B4">
            <w:pPr>
              <w:pStyle w:val="Tabletext"/>
              <w:ind w:left="2"/>
              <w:rPr>
                <w:sz w:val="22"/>
                <w:rPrChange w:id="56" w:author="Adam Hay" w:date="2016-10-11T23:08:00Z">
                  <w:rPr/>
                </w:rPrChange>
              </w:rPr>
            </w:pPr>
            <w:r w:rsidRPr="00DD2681">
              <w:rPr>
                <w:sz w:val="22"/>
                <w:rPrChange w:id="57" w:author="Adam Hay" w:date="2016-10-11T23:08:00Z">
                  <w:rPr/>
                </w:rPrChange>
              </w:rPr>
              <w:t>This module describes how range lights fitted to a transit or a port traffic signal should be installed, aligned and set to work</w:t>
            </w:r>
          </w:p>
        </w:tc>
      </w:tr>
      <w:tr w:rsidR="004144B4" w:rsidRPr="001A35C8" w14:paraId="3F066ACE" w14:textId="77777777" w:rsidTr="004144B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12ECE9A" w14:textId="3A3CCD47" w:rsidR="004144B4" w:rsidRPr="00DD2681" w:rsidRDefault="004144B4" w:rsidP="00EA4259">
            <w:pPr>
              <w:pStyle w:val="Tabletext"/>
              <w:rPr>
                <w:sz w:val="22"/>
                <w:rPrChange w:id="58" w:author="Adam Hay" w:date="2016-10-11T23:08:00Z">
                  <w:rPr/>
                </w:rPrChange>
              </w:rPr>
            </w:pPr>
            <w:r w:rsidRPr="00DD2681">
              <w:rPr>
                <w:sz w:val="22"/>
              </w:rPr>
              <w:t>Sector Lights</w:t>
            </w:r>
          </w:p>
        </w:tc>
        <w:tc>
          <w:tcPr>
            <w:tcW w:w="1296" w:type="dxa"/>
            <w:tcBorders>
              <w:top w:val="single" w:sz="4" w:space="0" w:color="000000"/>
              <w:left w:val="single" w:sz="4" w:space="0" w:color="000000"/>
              <w:bottom w:val="single" w:sz="4" w:space="0" w:color="000000"/>
              <w:right w:val="single" w:sz="4" w:space="0" w:color="000000"/>
            </w:tcBorders>
            <w:vAlign w:val="center"/>
          </w:tcPr>
          <w:p w14:paraId="6BB8B76B" w14:textId="6DDA9C6D" w:rsidR="004144B4" w:rsidRPr="00DD2681" w:rsidRDefault="004144B4" w:rsidP="00EA4259">
            <w:pPr>
              <w:pStyle w:val="Tabletext"/>
              <w:jc w:val="center"/>
              <w:rPr>
                <w:sz w:val="22"/>
                <w:rPrChange w:id="59" w:author="Adam Hay" w:date="2016-10-11T23:08:00Z">
                  <w:rPr/>
                </w:rPrChange>
              </w:rPr>
            </w:pPr>
            <w:r w:rsidRPr="00DD2681">
              <w:rPr>
                <w:sz w:val="22"/>
                <w:rPrChange w:id="60" w:author="Adam Hay" w:date="2016-10-11T23:08:00Z">
                  <w:rPr/>
                </w:rPrChange>
              </w:rPr>
              <w:t>3.0</w:t>
            </w:r>
          </w:p>
        </w:tc>
        <w:tc>
          <w:tcPr>
            <w:tcW w:w="4529" w:type="dxa"/>
            <w:tcBorders>
              <w:top w:val="single" w:sz="4" w:space="0" w:color="000000"/>
              <w:left w:val="single" w:sz="4" w:space="0" w:color="000000"/>
              <w:bottom w:val="single" w:sz="4" w:space="0" w:color="000000"/>
              <w:right w:val="single" w:sz="4" w:space="0" w:color="000000"/>
            </w:tcBorders>
            <w:vAlign w:val="center"/>
          </w:tcPr>
          <w:p w14:paraId="28617D08" w14:textId="30881F74" w:rsidR="004144B4" w:rsidRPr="00DD2681" w:rsidRDefault="004144B4" w:rsidP="004144B4">
            <w:pPr>
              <w:pStyle w:val="Tabletext"/>
              <w:ind w:left="2"/>
              <w:rPr>
                <w:sz w:val="22"/>
                <w:rPrChange w:id="61" w:author="Adam Hay" w:date="2016-10-11T23:08:00Z">
                  <w:rPr/>
                </w:rPrChange>
              </w:rPr>
            </w:pPr>
            <w:r w:rsidRPr="00DD2681">
              <w:rPr>
                <w:sz w:val="22"/>
                <w:rPrChange w:id="62" w:author="Adam Hay" w:date="2016-10-11T23:08:00Z">
                  <w:rPr/>
                </w:rPrChange>
              </w:rPr>
              <w:t>This module describes how sector lights should be installed, aligned and set to work</w:t>
            </w:r>
          </w:p>
        </w:tc>
      </w:tr>
      <w:tr w:rsidR="004144B4" w:rsidRPr="001A35C8" w14:paraId="31FDFFAC" w14:textId="77777777" w:rsidTr="004144B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5A254A0" w14:textId="113532DD" w:rsidR="004144B4" w:rsidRPr="00DD2681" w:rsidRDefault="004144B4" w:rsidP="00DD2681">
            <w:pPr>
              <w:pStyle w:val="Tabletext"/>
              <w:rPr>
                <w:sz w:val="22"/>
                <w:rPrChange w:id="63" w:author="Adam Hay" w:date="2016-10-11T23:08:00Z">
                  <w:rPr/>
                </w:rPrChange>
              </w:rPr>
            </w:pPr>
            <w:r w:rsidRPr="00DD2681">
              <w:rPr>
                <w:sz w:val="22"/>
                <w:rPrChange w:id="64" w:author="Adam Hay" w:date="2016-10-11T23:08:00Z">
                  <w:rPr/>
                </w:rPrChange>
              </w:rPr>
              <w:t xml:space="preserve">Precision Direction </w:t>
            </w:r>
            <w:del w:id="65" w:author="Adam Hay" w:date="2016-10-11T23:08:00Z">
              <w:r w:rsidRPr="00DD2681" w:rsidDel="00DD2681">
                <w:rPr>
                  <w:sz w:val="22"/>
                  <w:rPrChange w:id="66" w:author="Adam Hay" w:date="2016-10-11T23:08:00Z">
                    <w:rPr/>
                  </w:rPrChange>
                </w:rPr>
                <w:delText>Lanterns</w:delText>
              </w:r>
            </w:del>
            <w:ins w:id="67" w:author="Adam Hay" w:date="2016-10-11T23:08:00Z">
              <w:r w:rsidR="00DD2681" w:rsidRPr="00DD2681">
                <w:rPr>
                  <w:sz w:val="22"/>
                  <w:rPrChange w:id="68" w:author="Adam Hay" w:date="2016-10-11T23:08:00Z">
                    <w:rPr/>
                  </w:rPrChange>
                </w:rPr>
                <w:t>L</w:t>
              </w:r>
              <w:r w:rsidR="00DD2681">
                <w:rPr>
                  <w:sz w:val="22"/>
                </w:rPr>
                <w:t>ights</w:t>
              </w:r>
            </w:ins>
          </w:p>
        </w:tc>
        <w:tc>
          <w:tcPr>
            <w:tcW w:w="1296" w:type="dxa"/>
            <w:tcBorders>
              <w:top w:val="single" w:sz="4" w:space="0" w:color="000000"/>
              <w:left w:val="single" w:sz="4" w:space="0" w:color="000000"/>
              <w:bottom w:val="single" w:sz="4" w:space="0" w:color="000000"/>
              <w:right w:val="single" w:sz="4" w:space="0" w:color="000000"/>
            </w:tcBorders>
            <w:vAlign w:val="center"/>
          </w:tcPr>
          <w:p w14:paraId="1F957C62" w14:textId="31679562" w:rsidR="004144B4" w:rsidRPr="00DD2681" w:rsidRDefault="004144B4" w:rsidP="00EA4259">
            <w:pPr>
              <w:pStyle w:val="Tabletext"/>
              <w:jc w:val="center"/>
              <w:rPr>
                <w:sz w:val="22"/>
                <w:rPrChange w:id="69" w:author="Adam Hay" w:date="2016-10-11T23:08:00Z">
                  <w:rPr/>
                </w:rPrChange>
              </w:rPr>
            </w:pPr>
            <w:r w:rsidRPr="00DD2681">
              <w:rPr>
                <w:sz w:val="22"/>
                <w:rPrChange w:id="70" w:author="Adam Hay" w:date="2016-10-11T23:08:00Z">
                  <w:rPr/>
                </w:rPrChange>
              </w:rPr>
              <w:t>5.0</w:t>
            </w:r>
          </w:p>
        </w:tc>
        <w:tc>
          <w:tcPr>
            <w:tcW w:w="4529" w:type="dxa"/>
            <w:tcBorders>
              <w:top w:val="single" w:sz="4" w:space="0" w:color="000000"/>
              <w:left w:val="single" w:sz="4" w:space="0" w:color="000000"/>
              <w:bottom w:val="single" w:sz="4" w:space="0" w:color="000000"/>
              <w:right w:val="single" w:sz="4" w:space="0" w:color="000000"/>
            </w:tcBorders>
            <w:vAlign w:val="center"/>
          </w:tcPr>
          <w:p w14:paraId="44D1718D" w14:textId="21318BF1" w:rsidR="004144B4" w:rsidRPr="00DD2681" w:rsidRDefault="004144B4" w:rsidP="004144B4">
            <w:pPr>
              <w:pStyle w:val="Tabletext"/>
              <w:ind w:left="2"/>
              <w:rPr>
                <w:sz w:val="22"/>
                <w:rPrChange w:id="71" w:author="Adam Hay" w:date="2016-10-11T23:08:00Z">
                  <w:rPr/>
                </w:rPrChange>
              </w:rPr>
            </w:pPr>
            <w:r w:rsidRPr="00DD2681">
              <w:rPr>
                <w:sz w:val="22"/>
                <w:rPrChange w:id="72" w:author="Adam Hay" w:date="2016-10-11T23:08:00Z">
                  <w:rPr/>
                </w:rPrChange>
              </w:rPr>
              <w:t>This module describes how Precision Direction lights should be installed, aligned and set to work under supervision</w:t>
            </w:r>
          </w:p>
        </w:tc>
      </w:tr>
      <w:tr w:rsidR="00EA4259" w:rsidRPr="001A35C8" w14:paraId="4D450105" w14:textId="77777777" w:rsidTr="004144B4">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F2D2244" w14:textId="77777777" w:rsidR="00EA4259" w:rsidRPr="00DD2681" w:rsidRDefault="00EA4259" w:rsidP="00EA4259">
            <w:pPr>
              <w:pStyle w:val="Tabletext"/>
              <w:rPr>
                <w:sz w:val="22"/>
                <w:rPrChange w:id="73" w:author="Adam Hay" w:date="2016-10-11T23:08:00Z">
                  <w:rPr/>
                </w:rPrChange>
              </w:rPr>
            </w:pPr>
            <w:r w:rsidRPr="00DD2681">
              <w:rPr>
                <w:sz w:val="22"/>
                <w:rPrChange w:id="74" w:author="Adam Hay" w:date="2016-10-11T23:08:00Z">
                  <w:rPr/>
                </w:rPrChange>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18877BA" w14:textId="642D260A" w:rsidR="00EA4259" w:rsidRPr="00DD2681" w:rsidRDefault="004144B4" w:rsidP="00EA4259">
            <w:pPr>
              <w:pStyle w:val="Tabletext"/>
              <w:jc w:val="center"/>
              <w:rPr>
                <w:sz w:val="22"/>
                <w:rPrChange w:id="75" w:author="Adam Hay" w:date="2016-10-11T23:08:00Z">
                  <w:rPr/>
                </w:rPrChange>
              </w:rPr>
            </w:pPr>
            <w:r w:rsidRPr="00DD2681">
              <w:rPr>
                <w:sz w:val="22"/>
                <w:rPrChange w:id="76" w:author="Adam Hay" w:date="2016-10-11T23:08:00Z">
                  <w:rPr/>
                </w:rPrChange>
              </w:rPr>
              <w:t>3</w:t>
            </w:r>
            <w:r w:rsidR="00EA4259" w:rsidRPr="00DD2681">
              <w:rPr>
                <w:sz w:val="22"/>
                <w:rPrChange w:id="77" w:author="Adam Hay" w:date="2016-10-11T23:08:00Z">
                  <w:rPr/>
                </w:rPrChange>
              </w:rPr>
              <w:t>.0</w:t>
            </w:r>
          </w:p>
        </w:tc>
        <w:tc>
          <w:tcPr>
            <w:tcW w:w="4529" w:type="dxa"/>
            <w:tcBorders>
              <w:top w:val="single" w:sz="4" w:space="0" w:color="000000"/>
              <w:left w:val="single" w:sz="4" w:space="0" w:color="000000"/>
              <w:bottom w:val="single" w:sz="4" w:space="0" w:color="000000"/>
              <w:right w:val="single" w:sz="4" w:space="0" w:color="000000"/>
            </w:tcBorders>
            <w:vAlign w:val="center"/>
          </w:tcPr>
          <w:p w14:paraId="3B65D910" w14:textId="4F374174" w:rsidR="00EA4259" w:rsidRPr="00DD2681" w:rsidRDefault="004144B4" w:rsidP="004144B4">
            <w:pPr>
              <w:pStyle w:val="Tabletext"/>
              <w:ind w:left="2"/>
              <w:rPr>
                <w:color w:val="auto"/>
                <w:sz w:val="22"/>
                <w:rPrChange w:id="78" w:author="Adam Hay" w:date="2016-10-11T23:08:00Z">
                  <w:rPr>
                    <w:color w:val="auto"/>
                  </w:rPr>
                </w:rPrChange>
              </w:rPr>
            </w:pPr>
            <w:del w:id="79" w:author="Adam Hay" w:date="2016-10-11T23:09:00Z">
              <w:r w:rsidRPr="00DD2681" w:rsidDel="00DD2681">
                <w:rPr>
                  <w:color w:val="auto"/>
                  <w:sz w:val="22"/>
                  <w:rPrChange w:id="80" w:author="Adam Hay" w:date="2016-10-11T23:08:00Z">
                    <w:rPr>
                      <w:color w:val="auto"/>
                    </w:rPr>
                  </w:rPrChange>
                </w:rPr>
                <w:delText>??</w:delText>
              </w:r>
            </w:del>
            <w:ins w:id="81" w:author="Adam Hay" w:date="2016-10-11T23:22:00Z">
              <w:r w:rsidR="00566EE6">
                <w:rPr>
                  <w:color w:val="auto"/>
                  <w:sz w:val="22"/>
                </w:rPr>
                <w:t>Practical test.</w:t>
              </w:r>
            </w:ins>
          </w:p>
        </w:tc>
      </w:tr>
      <w:tr w:rsidR="00EA4259" w:rsidRPr="001A35C8" w14:paraId="48CFD13B" w14:textId="77777777" w:rsidTr="004144B4">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B44FE39" w14:textId="77777777" w:rsidR="00EA4259" w:rsidRPr="00DD2681" w:rsidRDefault="00EA4259" w:rsidP="00EA4259">
            <w:pPr>
              <w:pStyle w:val="Tabletext"/>
              <w:rPr>
                <w:sz w:val="22"/>
                <w:rPrChange w:id="82" w:author="Adam Hay" w:date="2016-10-11T23:08:00Z">
                  <w:rPr/>
                </w:rPrChange>
              </w:rPr>
            </w:pPr>
            <w:r w:rsidRPr="00DD2681">
              <w:rPr>
                <w:b/>
                <w:bCs/>
                <w:sz w:val="22"/>
                <w:rPrChange w:id="83" w:author="Adam Hay" w:date="2016-10-11T23:08:00Z">
                  <w:rPr>
                    <w:b/>
                    <w:bCs/>
                  </w:rPr>
                </w:rPrChange>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0D9AFA4" w14:textId="68201236" w:rsidR="00EA4259" w:rsidRPr="00DD2681" w:rsidRDefault="00EA4259" w:rsidP="004144B4">
            <w:pPr>
              <w:pStyle w:val="Tabletext"/>
              <w:jc w:val="center"/>
              <w:rPr>
                <w:b/>
                <w:sz w:val="22"/>
                <w:rPrChange w:id="84" w:author="Adam Hay" w:date="2016-10-11T23:08:00Z">
                  <w:rPr>
                    <w:b/>
                  </w:rPr>
                </w:rPrChange>
              </w:rPr>
            </w:pPr>
            <w:r w:rsidRPr="00DD2681">
              <w:rPr>
                <w:b/>
                <w:sz w:val="22"/>
                <w:rPrChange w:id="85" w:author="Adam Hay" w:date="2016-10-11T23:08:00Z">
                  <w:rPr>
                    <w:b/>
                  </w:rPr>
                </w:rPrChange>
              </w:rPr>
              <w:t>1</w:t>
            </w:r>
            <w:r w:rsidR="004144B4" w:rsidRPr="00DD2681">
              <w:rPr>
                <w:b/>
                <w:sz w:val="22"/>
                <w:rPrChange w:id="86" w:author="Adam Hay" w:date="2016-10-11T23:08:00Z">
                  <w:rPr>
                    <w:b/>
                  </w:rPr>
                </w:rPrChange>
              </w:rPr>
              <w:t>8.0</w:t>
            </w:r>
          </w:p>
        </w:tc>
        <w:tc>
          <w:tcPr>
            <w:tcW w:w="4529" w:type="dxa"/>
            <w:tcBorders>
              <w:top w:val="single" w:sz="4" w:space="0" w:color="000000"/>
              <w:left w:val="single" w:sz="4" w:space="0" w:color="000000"/>
              <w:bottom w:val="single" w:sz="6" w:space="0" w:color="000000"/>
              <w:right w:val="single" w:sz="4" w:space="0" w:color="000000"/>
            </w:tcBorders>
            <w:vAlign w:val="center"/>
          </w:tcPr>
          <w:p w14:paraId="4A3405D0" w14:textId="7FD8E3B5" w:rsidR="00EA4259" w:rsidRPr="00DD2681" w:rsidRDefault="00EA4259" w:rsidP="004144B4">
            <w:pPr>
              <w:pStyle w:val="Tabletext"/>
              <w:ind w:left="2"/>
              <w:rPr>
                <w:color w:val="auto"/>
                <w:sz w:val="22"/>
                <w:rPrChange w:id="87" w:author="Adam Hay" w:date="2016-10-11T23:08:00Z">
                  <w:rPr>
                    <w:color w:val="auto"/>
                  </w:rPr>
                </w:rPrChange>
              </w:rPr>
            </w:pPr>
            <w:r w:rsidRPr="00DD2681">
              <w:rPr>
                <w:color w:val="auto"/>
                <w:sz w:val="22"/>
                <w:rPrChange w:id="88" w:author="Adam Hay" w:date="2016-10-11T23:08:00Z">
                  <w:rPr>
                    <w:color w:val="auto"/>
                  </w:rPr>
                </w:rPrChange>
              </w:rPr>
              <w:t>T</w:t>
            </w:r>
            <w:r w:rsidR="004144B4" w:rsidRPr="00DD2681">
              <w:rPr>
                <w:color w:val="auto"/>
                <w:sz w:val="22"/>
                <w:rPrChange w:id="89" w:author="Adam Hay" w:date="2016-10-11T23:08:00Z">
                  <w:rPr>
                    <w:color w:val="auto"/>
                  </w:rPr>
                </w:rPrChange>
              </w:rPr>
              <w:t>hree</w:t>
            </w:r>
            <w:r w:rsidRPr="00DD2681">
              <w:rPr>
                <w:color w:val="auto"/>
                <w:sz w:val="22"/>
                <w:rPrChange w:id="90" w:author="Adam Hay" w:date="2016-10-11T23:08:00Z">
                  <w:rPr>
                    <w:color w:val="auto"/>
                  </w:rPr>
                </w:rPrChange>
              </w:rPr>
              <w:t xml:space="preserve"> day course</w:t>
            </w:r>
          </w:p>
        </w:tc>
      </w:tr>
    </w:tbl>
    <w:p w14:paraId="679AA803" w14:textId="77777777" w:rsidR="0010151D" w:rsidRPr="0010151D" w:rsidRDefault="0010151D" w:rsidP="00EA4259">
      <w:pPr>
        <w:jc w:val="center"/>
      </w:pPr>
    </w:p>
    <w:p w14:paraId="332C644A" w14:textId="77777777" w:rsidR="0010151D" w:rsidRDefault="00EA4259" w:rsidP="00EA4259">
      <w:pPr>
        <w:pStyle w:val="Heading1"/>
      </w:pPr>
      <w:bookmarkStart w:id="91" w:name="_Toc462394104"/>
      <w:r>
        <w:t>SPECIFIC COURSE RELATED TEACHING AIDS</w:t>
      </w:r>
      <w:bookmarkEnd w:id="91"/>
    </w:p>
    <w:p w14:paraId="4910459F" w14:textId="77777777" w:rsidR="00EA4259" w:rsidRDefault="00EA4259" w:rsidP="00EA4259">
      <w:pPr>
        <w:pStyle w:val="Heading1separatationline"/>
      </w:pPr>
    </w:p>
    <w:p w14:paraId="7172CECB" w14:textId="23322045" w:rsidR="00031535" w:rsidRPr="00031535" w:rsidRDefault="00031535" w:rsidP="00031535">
      <w:pPr>
        <w:pStyle w:val="BodyText"/>
      </w:pPr>
      <w:r>
        <w:t>T</w:t>
      </w:r>
      <w:r w:rsidRPr="00031535">
        <w:t>his course is either classroom or workshop based. Instruction spaces should be equipped with blackboards, whiteboards, and overhead projectors to enable presentation of the subject matter.</w:t>
      </w:r>
    </w:p>
    <w:p w14:paraId="104BBD55" w14:textId="5C7427B9" w:rsidR="0010151D" w:rsidRDefault="00031535" w:rsidP="00031535">
      <w:pPr>
        <w:pStyle w:val="BodyText"/>
      </w:pPr>
      <w:r w:rsidRPr="00031535">
        <w:t>Examples of range, sector and Precision Direction lanterns used in the AtoN service should be made available.</w:t>
      </w:r>
    </w:p>
    <w:p w14:paraId="44AB0DD1" w14:textId="77777777" w:rsidR="0010151D" w:rsidRPr="003322BB" w:rsidRDefault="0010151D" w:rsidP="0010151D">
      <w:pPr>
        <w:pStyle w:val="Heading1"/>
      </w:pPr>
      <w:bookmarkStart w:id="92" w:name="_Toc449012678"/>
      <w:bookmarkStart w:id="93" w:name="_Toc462394105"/>
      <w:r w:rsidRPr="003322BB">
        <w:t>ACRONYMS</w:t>
      </w:r>
      <w:bookmarkEnd w:id="92"/>
      <w:bookmarkEnd w:id="93"/>
    </w:p>
    <w:p w14:paraId="713DDDA5" w14:textId="77777777" w:rsidR="0010151D" w:rsidRPr="003322BB" w:rsidRDefault="0010151D" w:rsidP="0010151D">
      <w:pPr>
        <w:pStyle w:val="Heading1separatationline"/>
      </w:pPr>
    </w:p>
    <w:p w14:paraId="6D6CF129" w14:textId="77777777" w:rsidR="0010151D" w:rsidRPr="003322BB" w:rsidRDefault="0010151D" w:rsidP="0010151D">
      <w:pPr>
        <w:pStyle w:val="BodyText"/>
      </w:pPr>
      <w:r w:rsidRPr="003322BB">
        <w:t>To assist in the use of this model course, the following acronyms have been used:</w:t>
      </w:r>
    </w:p>
    <w:p w14:paraId="076C933B" w14:textId="77777777" w:rsidR="0010151D" w:rsidRPr="003322BB" w:rsidRDefault="0010151D" w:rsidP="0010151D">
      <w:pPr>
        <w:pStyle w:val="Acronym"/>
      </w:pPr>
      <w:r w:rsidRPr="003322BB">
        <w:t>AtoN</w:t>
      </w:r>
      <w:r w:rsidRPr="003322BB">
        <w:tab/>
        <w:t>Aid(s) to Navigation</w:t>
      </w:r>
    </w:p>
    <w:p w14:paraId="6B58F01C" w14:textId="77777777" w:rsidR="0010151D" w:rsidRDefault="0010151D" w:rsidP="0010151D">
      <w:pPr>
        <w:pStyle w:val="Acronym"/>
      </w:pPr>
      <w:r w:rsidRPr="003322BB">
        <w:t>IALA</w:t>
      </w:r>
      <w:r w:rsidRPr="003322BB">
        <w:tab/>
        <w:t>International Association of Marine Aids to Navigation and Lighthouse Authorities</w:t>
      </w:r>
    </w:p>
    <w:p w14:paraId="4E004C6B" w14:textId="77777777" w:rsidR="0010151D" w:rsidRDefault="0010151D" w:rsidP="0010151D">
      <w:pPr>
        <w:pStyle w:val="Acronym"/>
      </w:pPr>
      <w:r>
        <w:t>L</w:t>
      </w:r>
      <w:r>
        <w:tab/>
        <w:t>Level</w:t>
      </w:r>
    </w:p>
    <w:p w14:paraId="1F2C2938" w14:textId="7A28A829" w:rsidR="00621F9E" w:rsidRDefault="00621F9E" w:rsidP="0010151D">
      <w:pPr>
        <w:pStyle w:val="Acronym"/>
      </w:pPr>
      <w:r>
        <w:t>LED</w:t>
      </w:r>
      <w:r>
        <w:tab/>
        <w:t>Light Emitting Diode</w:t>
      </w:r>
    </w:p>
    <w:p w14:paraId="2655BC8B" w14:textId="3C131398" w:rsidR="00F67D13" w:rsidRPr="003322BB" w:rsidRDefault="00F67D13" w:rsidP="0010151D">
      <w:pPr>
        <w:pStyle w:val="Acronym"/>
      </w:pPr>
      <w:r>
        <w:t>PDL</w:t>
      </w:r>
      <w:r>
        <w:tab/>
      </w:r>
      <w:r w:rsidRPr="00F67D13">
        <w:t>Precision Direction Light</w:t>
      </w:r>
      <w:r>
        <w:t>(</w:t>
      </w:r>
      <w:r w:rsidRPr="00F67D13">
        <w:t>s</w:t>
      </w:r>
      <w:r>
        <w:t>)</w:t>
      </w:r>
    </w:p>
    <w:p w14:paraId="7C809496"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BA69206" w14:textId="5441C4C1" w:rsidR="00F67D13" w:rsidRPr="003322BB" w:rsidRDefault="00F67D13" w:rsidP="0010151D">
      <w:pPr>
        <w:pStyle w:val="Acronym"/>
      </w:pPr>
      <w:r>
        <w:t>TBS</w:t>
      </w:r>
      <w:r>
        <w:tab/>
      </w:r>
      <w:r w:rsidR="00621F9E" w:rsidRPr="00621F9E">
        <w:t>True Bearing from Seaward</w:t>
      </w:r>
    </w:p>
    <w:p w14:paraId="6BD13806" w14:textId="22E3FAB2" w:rsidR="0010151D" w:rsidRDefault="00151D86" w:rsidP="0010151D">
      <w:pPr>
        <w:pStyle w:val="Acronym"/>
      </w:pPr>
      <w:r>
        <w:t>WWA</w:t>
      </w:r>
      <w:r>
        <w:tab/>
        <w:t>World-</w:t>
      </w:r>
      <w:r w:rsidR="0010151D" w:rsidRPr="003322BB">
        <w:t>Wide Academy</w:t>
      </w:r>
    </w:p>
    <w:p w14:paraId="545F2FFF" w14:textId="77777777" w:rsidR="0010151D" w:rsidRDefault="0010151D" w:rsidP="0010151D">
      <w:pPr>
        <w:pStyle w:val="Heading1"/>
      </w:pPr>
      <w:bookmarkStart w:id="94" w:name="_Toc449012679"/>
      <w:bookmarkStart w:id="95" w:name="_Toc462394106"/>
      <w:r>
        <w:rPr>
          <w:caps w:val="0"/>
        </w:rPr>
        <w:t>DEFINITIONS</w:t>
      </w:r>
      <w:bookmarkEnd w:id="94"/>
      <w:bookmarkEnd w:id="95"/>
    </w:p>
    <w:p w14:paraId="62C1202D" w14:textId="77777777" w:rsidR="0010151D" w:rsidRDefault="0010151D" w:rsidP="0010151D">
      <w:pPr>
        <w:pStyle w:val="Heading1separatationline"/>
      </w:pPr>
    </w:p>
    <w:p w14:paraId="25FC56AF" w14:textId="40ECF53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ins w:id="96" w:author="Adam Hay" w:date="2016-10-11T23:09:00Z">
        <w:r w:rsidR="00DD2681">
          <w:rPr>
            <w:rStyle w:val="Hyperlink"/>
            <w:lang w:val="en-US"/>
          </w:rPr>
          <w:t>.</w:t>
        </w:r>
      </w:ins>
    </w:p>
    <w:p w14:paraId="6585A2C8" w14:textId="77777777" w:rsidR="00031535" w:rsidRDefault="00031535">
      <w:pPr>
        <w:spacing w:after="200" w:line="276" w:lineRule="auto"/>
        <w:rPr>
          <w:rFonts w:asciiTheme="majorHAnsi" w:eastAsiaTheme="majorEastAsia" w:hAnsiTheme="majorHAnsi" w:cstheme="majorBidi"/>
          <w:b/>
          <w:bCs/>
          <w:caps/>
          <w:color w:val="00AFAA"/>
          <w:sz w:val="28"/>
          <w:szCs w:val="24"/>
        </w:rPr>
      </w:pPr>
      <w:bookmarkStart w:id="97" w:name="_Toc449012680"/>
      <w:r>
        <w:br w:type="page"/>
      </w:r>
    </w:p>
    <w:p w14:paraId="5C964679" w14:textId="6DDA29E2" w:rsidR="0010151D" w:rsidRPr="003322BB" w:rsidRDefault="0010151D" w:rsidP="0010151D">
      <w:pPr>
        <w:pStyle w:val="Heading1"/>
      </w:pPr>
      <w:bookmarkStart w:id="98" w:name="_Toc462394107"/>
      <w:r w:rsidRPr="003322BB">
        <w:lastRenderedPageBreak/>
        <w:t>REFERENCES</w:t>
      </w:r>
      <w:bookmarkEnd w:id="97"/>
      <w:bookmarkEnd w:id="98"/>
    </w:p>
    <w:p w14:paraId="0C1A7411" w14:textId="77777777" w:rsidR="0010151D" w:rsidRPr="003322BB" w:rsidRDefault="0010151D" w:rsidP="0010151D">
      <w:pPr>
        <w:pStyle w:val="Heading1separatationline"/>
      </w:pPr>
    </w:p>
    <w:p w14:paraId="6DE3571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458FE511" w14:textId="77777777" w:rsidR="0010151D" w:rsidRDefault="0010151D" w:rsidP="00665C35">
      <w:pPr>
        <w:pStyle w:val="List1"/>
        <w:numPr>
          <w:ilvl w:val="0"/>
          <w:numId w:val="21"/>
        </w:numPr>
      </w:pPr>
      <w:r>
        <w:t xml:space="preserve">IALA </w:t>
      </w:r>
      <w:r w:rsidRPr="003322BB">
        <w:t>NAVG</w:t>
      </w:r>
      <w:r>
        <w:t>UIDE.</w:t>
      </w:r>
    </w:p>
    <w:p w14:paraId="2AEB5AA2" w14:textId="6572AAC3" w:rsidR="00031535" w:rsidRPr="00031535" w:rsidRDefault="00031535" w:rsidP="00031535">
      <w:pPr>
        <w:pStyle w:val="List1"/>
        <w:numPr>
          <w:ilvl w:val="0"/>
          <w:numId w:val="21"/>
        </w:numPr>
      </w:pPr>
      <w:bookmarkStart w:id="99" w:name="_Toc352846347"/>
      <w:bookmarkStart w:id="100" w:name="_Toc352846375"/>
      <w:r w:rsidRPr="00031535">
        <w:t>IALA Recommendation E-112 for Leading Lights</w:t>
      </w:r>
      <w:bookmarkEnd w:id="99"/>
      <w:bookmarkEnd w:id="100"/>
      <w:r>
        <w:t>.</w:t>
      </w:r>
    </w:p>
    <w:p w14:paraId="2200D265" w14:textId="7B0DD74C" w:rsidR="00031535" w:rsidRPr="00031535" w:rsidRDefault="00031535" w:rsidP="00031535">
      <w:pPr>
        <w:pStyle w:val="List1"/>
        <w:numPr>
          <w:ilvl w:val="0"/>
          <w:numId w:val="21"/>
        </w:numPr>
      </w:pPr>
      <w:bookmarkStart w:id="101" w:name="_Toc352846348"/>
      <w:bookmarkStart w:id="102" w:name="_Toc352846376"/>
      <w:r w:rsidRPr="00031535">
        <w:t>IALA Recommendation E-111 for Port Traffic Signals</w:t>
      </w:r>
      <w:bookmarkEnd w:id="101"/>
      <w:bookmarkEnd w:id="102"/>
      <w:r>
        <w:t>.</w:t>
      </w:r>
    </w:p>
    <w:p w14:paraId="1494227E" w14:textId="5D09845B" w:rsidR="00031535" w:rsidRPr="00031535" w:rsidRDefault="00031535" w:rsidP="00031535">
      <w:pPr>
        <w:pStyle w:val="List1"/>
        <w:numPr>
          <w:ilvl w:val="0"/>
          <w:numId w:val="21"/>
        </w:numPr>
      </w:pPr>
      <w:r w:rsidRPr="00031535">
        <w:t>IALA Guideline 1023 for the Design of Leading Lines</w:t>
      </w:r>
      <w:r>
        <w:t>.</w:t>
      </w:r>
    </w:p>
    <w:p w14:paraId="11FBFF49" w14:textId="512779BD" w:rsidR="00031535" w:rsidRPr="00031535" w:rsidRDefault="00031535" w:rsidP="00031535">
      <w:pPr>
        <w:pStyle w:val="List1"/>
        <w:numPr>
          <w:ilvl w:val="0"/>
          <w:numId w:val="21"/>
        </w:numPr>
      </w:pPr>
      <w:bookmarkStart w:id="103" w:name="_Toc352846349"/>
      <w:bookmarkStart w:id="104" w:name="_Toc352846377"/>
      <w:r w:rsidRPr="00031535">
        <w:t>IALA Guideline 1069 on the Synchronisation of Lights</w:t>
      </w:r>
      <w:bookmarkEnd w:id="103"/>
      <w:bookmarkEnd w:id="104"/>
      <w:r>
        <w:t>.</w:t>
      </w:r>
    </w:p>
    <w:p w14:paraId="0B7D6040" w14:textId="727629F7" w:rsidR="00031535" w:rsidRPr="00031535" w:rsidRDefault="00031535" w:rsidP="00031535">
      <w:pPr>
        <w:pStyle w:val="List1"/>
        <w:numPr>
          <w:ilvl w:val="0"/>
          <w:numId w:val="21"/>
        </w:numPr>
      </w:pPr>
      <w:bookmarkStart w:id="105" w:name="_Toc352846350"/>
      <w:bookmarkStart w:id="106" w:name="_Toc352846378"/>
      <w:r w:rsidRPr="00031535">
        <w:t>IALA Guideline 1065 on Vertical Divergence</w:t>
      </w:r>
      <w:bookmarkEnd w:id="105"/>
      <w:bookmarkEnd w:id="106"/>
      <w:r>
        <w:t>.</w:t>
      </w:r>
    </w:p>
    <w:p w14:paraId="63E22AB9" w14:textId="3A34CE8F" w:rsidR="00031535" w:rsidRPr="00031535" w:rsidRDefault="00031535" w:rsidP="00031535">
      <w:pPr>
        <w:pStyle w:val="List1"/>
        <w:numPr>
          <w:ilvl w:val="0"/>
          <w:numId w:val="21"/>
        </w:numPr>
      </w:pPr>
      <w:bookmarkStart w:id="107" w:name="_Toc352846351"/>
      <w:bookmarkStart w:id="108" w:name="_Toc352846379"/>
      <w:r w:rsidRPr="00031535">
        <w:t>IALA Guideline 1041 on Sector lights</w:t>
      </w:r>
      <w:bookmarkEnd w:id="107"/>
      <w:bookmarkEnd w:id="108"/>
      <w:r>
        <w:t>.</w:t>
      </w:r>
    </w:p>
    <w:p w14:paraId="425790A1" w14:textId="16E51819" w:rsidR="00031535" w:rsidRDefault="00031535" w:rsidP="00031535">
      <w:pPr>
        <w:pStyle w:val="List1"/>
        <w:numPr>
          <w:ilvl w:val="0"/>
          <w:numId w:val="21"/>
        </w:numPr>
      </w:pPr>
      <w:bookmarkStart w:id="109" w:name="_Toc352846354"/>
      <w:bookmarkStart w:id="110" w:name="_Toc352846382"/>
      <w:r w:rsidRPr="00031535">
        <w:t>Manufacturers’ handbooks on marine signal lanterns used by the organisation</w:t>
      </w:r>
      <w:bookmarkEnd w:id="109"/>
      <w:bookmarkEnd w:id="110"/>
      <w:r>
        <w:t>.</w:t>
      </w:r>
    </w:p>
    <w:p w14:paraId="6E0EC389" w14:textId="48820966" w:rsidR="0010151D" w:rsidRDefault="00FD3637" w:rsidP="00FD3637">
      <w:pPr>
        <w:pStyle w:val="Part"/>
      </w:pPr>
      <w:bookmarkStart w:id="111" w:name="_Toc462394108"/>
      <w:r>
        <w:t>– TEACHING MODULES</w:t>
      </w:r>
      <w:bookmarkEnd w:id="111"/>
    </w:p>
    <w:p w14:paraId="477058D4" w14:textId="02D1832B" w:rsidR="00FD3637" w:rsidRDefault="00FD3637" w:rsidP="00665C35">
      <w:pPr>
        <w:pStyle w:val="Heading1"/>
        <w:numPr>
          <w:ilvl w:val="0"/>
          <w:numId w:val="23"/>
        </w:numPr>
      </w:pPr>
      <w:bookmarkStart w:id="112" w:name="_Toc462394109"/>
      <w:r>
        <w:t xml:space="preserve">MODULE 1 – </w:t>
      </w:r>
      <w:r w:rsidR="00535427" w:rsidRPr="00535427">
        <w:rPr>
          <w:caps w:val="0"/>
        </w:rPr>
        <w:t>INTRODUCTION TO DIRECTIONAL LIGHTS</w:t>
      </w:r>
      <w:bookmarkEnd w:id="112"/>
    </w:p>
    <w:p w14:paraId="3C0C92CF" w14:textId="77777777" w:rsidR="00FD3637" w:rsidRDefault="00FD3637" w:rsidP="00FD3637">
      <w:pPr>
        <w:pStyle w:val="Heading1separatationline"/>
      </w:pPr>
    </w:p>
    <w:p w14:paraId="4968E837" w14:textId="77777777" w:rsidR="00FD3637" w:rsidRDefault="00FD3637" w:rsidP="00FD3637">
      <w:pPr>
        <w:pStyle w:val="Heading2"/>
      </w:pPr>
      <w:bookmarkStart w:id="113" w:name="_Toc462394110"/>
      <w:r>
        <w:t>Scope</w:t>
      </w:r>
      <w:bookmarkEnd w:id="113"/>
    </w:p>
    <w:p w14:paraId="58A157BA" w14:textId="77777777" w:rsidR="00FD3637" w:rsidRDefault="00FD3637" w:rsidP="00FD3637">
      <w:pPr>
        <w:pStyle w:val="Heading2separationline"/>
      </w:pPr>
    </w:p>
    <w:p w14:paraId="40AF5AEE" w14:textId="67382545" w:rsidR="00FD3637" w:rsidRDefault="00535427" w:rsidP="00FD3637">
      <w:pPr>
        <w:pStyle w:val="BodyText"/>
      </w:pPr>
      <w:bookmarkStart w:id="114" w:name="_Toc352846357"/>
      <w:bookmarkStart w:id="115" w:name="_Toc352846385"/>
      <w:r w:rsidRPr="00535427">
        <w:rPr>
          <w:rFonts w:cs="Arial"/>
        </w:rPr>
        <w:t xml:space="preserve">This module describes </w:t>
      </w:r>
      <w:bookmarkEnd w:id="114"/>
      <w:bookmarkEnd w:id="115"/>
      <w:r w:rsidRPr="00535427">
        <w:rPr>
          <w:rFonts w:cs="Arial"/>
        </w:rPr>
        <w:t>the types and functions of directional lights used by the organisation and the importance of their correct alignment.</w:t>
      </w:r>
    </w:p>
    <w:p w14:paraId="22402691" w14:textId="77777777" w:rsidR="00FD3637" w:rsidRDefault="00FD3637" w:rsidP="00FD3637">
      <w:pPr>
        <w:pStyle w:val="Heading2"/>
      </w:pPr>
      <w:bookmarkStart w:id="116" w:name="_Toc462394111"/>
      <w:r>
        <w:t>Learning Objective</w:t>
      </w:r>
      <w:bookmarkEnd w:id="116"/>
    </w:p>
    <w:p w14:paraId="121454CE" w14:textId="77777777" w:rsidR="00FD3637" w:rsidRDefault="00FD3637" w:rsidP="00FD3637">
      <w:pPr>
        <w:pStyle w:val="Heading2separationline"/>
      </w:pPr>
    </w:p>
    <w:p w14:paraId="31062B4B" w14:textId="08ADE0DF" w:rsidR="002A689F" w:rsidRPr="002A689F" w:rsidRDefault="00535427" w:rsidP="00FD3637">
      <w:pPr>
        <w:pStyle w:val="BodyText"/>
        <w:rPr>
          <w:b/>
        </w:rPr>
      </w:pPr>
      <w:r w:rsidRPr="00535427">
        <w:t xml:space="preserve">To gain a </w:t>
      </w:r>
      <w:r w:rsidRPr="00535427">
        <w:rPr>
          <w:b/>
        </w:rPr>
        <w:t xml:space="preserve">basic </w:t>
      </w:r>
      <w:r w:rsidRPr="00535427">
        <w:t xml:space="preserve">understanding of the importance of correct alignment in both the horizontal and vertical plane and a </w:t>
      </w:r>
      <w:r w:rsidRPr="00535427">
        <w:rPr>
          <w:b/>
        </w:rPr>
        <w:t>satisfactory</w:t>
      </w:r>
      <w:r w:rsidRPr="00535427">
        <w:t xml:space="preserve"> understanding the types and functions of directional beacons used by the organisation at AtoN stations.</w:t>
      </w:r>
    </w:p>
    <w:p w14:paraId="54B7A886" w14:textId="77777777" w:rsidR="00FD3637" w:rsidRDefault="00FD3637" w:rsidP="00FD3637">
      <w:pPr>
        <w:pStyle w:val="Heading2"/>
      </w:pPr>
      <w:bookmarkStart w:id="117" w:name="_Toc462394112"/>
      <w:r>
        <w:t>S</w:t>
      </w:r>
      <w:r w:rsidR="003A30F5">
        <w:t>yllabus</w:t>
      </w:r>
      <w:bookmarkEnd w:id="117"/>
    </w:p>
    <w:p w14:paraId="24C8F313" w14:textId="77777777" w:rsidR="00FD3637" w:rsidRDefault="00FD3637" w:rsidP="00FD3637">
      <w:pPr>
        <w:pStyle w:val="Heading2separationline"/>
      </w:pPr>
    </w:p>
    <w:p w14:paraId="4C21E3F0" w14:textId="00BBF1C0" w:rsidR="00FD3637" w:rsidRDefault="00FD3637" w:rsidP="00FD3637">
      <w:pPr>
        <w:pStyle w:val="Heading3"/>
      </w:pPr>
      <w:bookmarkStart w:id="118" w:name="_Toc462394113"/>
      <w:r>
        <w:t xml:space="preserve">Lesson 1 – </w:t>
      </w:r>
      <w:r w:rsidR="00535427" w:rsidRPr="00535427">
        <w:t>Theoretical aspects of the alignment of directional lights</w:t>
      </w:r>
      <w:bookmarkEnd w:id="118"/>
    </w:p>
    <w:p w14:paraId="582502D4" w14:textId="63E2712F" w:rsidR="00535427" w:rsidRPr="00535427" w:rsidRDefault="00535427" w:rsidP="00535427">
      <w:pPr>
        <w:pStyle w:val="List1"/>
        <w:numPr>
          <w:ilvl w:val="0"/>
          <w:numId w:val="29"/>
        </w:numPr>
      </w:pPr>
      <w:r w:rsidRPr="00535427">
        <w:t>Angles, bearings and sectors – general</w:t>
      </w:r>
      <w:r>
        <w:t>.</w:t>
      </w:r>
    </w:p>
    <w:p w14:paraId="1EEA72EF" w14:textId="011D08EC" w:rsidR="00535427" w:rsidRPr="00535427" w:rsidRDefault="00535427" w:rsidP="00535427">
      <w:pPr>
        <w:pStyle w:val="List1"/>
        <w:numPr>
          <w:ilvl w:val="0"/>
          <w:numId w:val="29"/>
        </w:numPr>
      </w:pPr>
      <w:r w:rsidRPr="00535427">
        <w:t>True Bearing from Seaward (TBS)</w:t>
      </w:r>
      <w:r>
        <w:t>.</w:t>
      </w:r>
    </w:p>
    <w:p w14:paraId="2347EE3A" w14:textId="51EBE7FA" w:rsidR="00535427" w:rsidRPr="00535427" w:rsidRDefault="00535427" w:rsidP="00535427">
      <w:pPr>
        <w:pStyle w:val="List1"/>
        <w:numPr>
          <w:ilvl w:val="0"/>
          <w:numId w:val="29"/>
        </w:numPr>
      </w:pPr>
      <w:r w:rsidRPr="00535427">
        <w:t>TBS of a leading line derived from a transit</w:t>
      </w:r>
      <w:r>
        <w:t>.</w:t>
      </w:r>
    </w:p>
    <w:p w14:paraId="198AF1C7" w14:textId="3EA5D083" w:rsidR="00535427" w:rsidRPr="00535427" w:rsidRDefault="00535427" w:rsidP="00535427">
      <w:pPr>
        <w:pStyle w:val="List1"/>
        <w:numPr>
          <w:ilvl w:val="0"/>
          <w:numId w:val="29"/>
        </w:numPr>
      </w:pPr>
      <w:r w:rsidRPr="00535427">
        <w:t xml:space="preserve">Horizontal alignment and Angle of </w:t>
      </w:r>
      <w:del w:id="119" w:author="Adam Hay" w:date="2016-10-11T23:10:00Z">
        <w:r w:rsidRPr="00535427" w:rsidDel="00DD2681">
          <w:delText>uncertainty</w:delText>
        </w:r>
      </w:del>
      <w:ins w:id="120" w:author="Adam Hay" w:date="2016-10-11T23:10:00Z">
        <w:r w:rsidR="00DD2681">
          <w:t>U</w:t>
        </w:r>
        <w:r w:rsidR="00DD2681" w:rsidRPr="00535427">
          <w:t>ncertainty</w:t>
        </w:r>
      </w:ins>
      <w:r>
        <w:t>.</w:t>
      </w:r>
    </w:p>
    <w:p w14:paraId="026A1672" w14:textId="491EFEE2" w:rsidR="00535427" w:rsidRPr="00535427" w:rsidRDefault="00535427" w:rsidP="00535427">
      <w:pPr>
        <w:pStyle w:val="List1"/>
        <w:numPr>
          <w:ilvl w:val="0"/>
          <w:numId w:val="29"/>
        </w:numPr>
      </w:pPr>
      <w:r w:rsidRPr="00535427">
        <w:t>Vertical separation and alignment</w:t>
      </w:r>
      <w:r>
        <w:t>.</w:t>
      </w:r>
    </w:p>
    <w:p w14:paraId="3AEBBAE7" w14:textId="4525073B" w:rsidR="00535427" w:rsidRPr="00535427" w:rsidRDefault="00535427" w:rsidP="00535427">
      <w:pPr>
        <w:pStyle w:val="List1"/>
        <w:numPr>
          <w:ilvl w:val="0"/>
          <w:numId w:val="29"/>
        </w:numPr>
      </w:pPr>
      <w:r w:rsidRPr="00535427">
        <w:t>Accuracy requirements for position of directional lights</w:t>
      </w:r>
      <w:r>
        <w:t>.</w:t>
      </w:r>
    </w:p>
    <w:p w14:paraId="006DFF33" w14:textId="38934830" w:rsidR="00535427" w:rsidRPr="00535427" w:rsidRDefault="00535427" w:rsidP="00535427">
      <w:pPr>
        <w:pStyle w:val="List1"/>
        <w:numPr>
          <w:ilvl w:val="0"/>
          <w:numId w:val="29"/>
        </w:numPr>
      </w:pPr>
      <w:r w:rsidRPr="00535427">
        <w:t>Tower/platform stability</w:t>
      </w:r>
      <w:r>
        <w:t>.</w:t>
      </w:r>
    </w:p>
    <w:p w14:paraId="629A8ADE" w14:textId="626414DC" w:rsidR="00CE5BF8" w:rsidRDefault="00535427" w:rsidP="00535427">
      <w:pPr>
        <w:pStyle w:val="List1"/>
        <w:numPr>
          <w:ilvl w:val="0"/>
          <w:numId w:val="29"/>
        </w:numPr>
      </w:pPr>
      <w:del w:id="121" w:author="Adam Hay" w:date="2016-10-11T23:11:00Z">
        <w:r w:rsidRPr="00535427" w:rsidDel="00DD2681">
          <w:delText>Graphical construction</w:delText>
        </w:r>
      </w:del>
      <w:ins w:id="122" w:author="Adam Hay" w:date="2016-10-11T23:11:00Z">
        <w:r w:rsidR="00DD2681">
          <w:t>Chart</w:t>
        </w:r>
      </w:ins>
      <w:r w:rsidRPr="00535427">
        <w:t xml:space="preserve"> exercise for </w:t>
      </w:r>
      <w:del w:id="123" w:author="Adam Hay" w:date="2016-10-11T23:11:00Z">
        <w:r w:rsidRPr="00535427" w:rsidDel="00DD2681">
          <w:delText xml:space="preserve">a </w:delText>
        </w:r>
      </w:del>
      <w:r w:rsidRPr="00535427">
        <w:t>transit</w:t>
      </w:r>
      <w:ins w:id="124" w:author="Adam Hay" w:date="2016-10-11T23:11:00Z">
        <w:r w:rsidR="00DD2681">
          <w:t xml:space="preserve"> design</w:t>
        </w:r>
      </w:ins>
      <w:r>
        <w:t>.</w:t>
      </w:r>
    </w:p>
    <w:p w14:paraId="5DCE614E" w14:textId="1305B816" w:rsidR="00FD3637" w:rsidRDefault="00FD3637" w:rsidP="00FD3637">
      <w:pPr>
        <w:pStyle w:val="Heading3"/>
      </w:pPr>
      <w:bookmarkStart w:id="125" w:name="_Toc462394114"/>
      <w:r>
        <w:t xml:space="preserve">Lesson 2 – </w:t>
      </w:r>
      <w:r w:rsidR="00535427" w:rsidRPr="00535427">
        <w:t>Directional lights and their functions</w:t>
      </w:r>
      <w:bookmarkEnd w:id="125"/>
    </w:p>
    <w:p w14:paraId="0111C7D6" w14:textId="3254CBF7" w:rsidR="00535427" w:rsidRPr="00535427" w:rsidRDefault="00535427" w:rsidP="00535427">
      <w:pPr>
        <w:pStyle w:val="List1"/>
        <w:numPr>
          <w:ilvl w:val="0"/>
          <w:numId w:val="31"/>
        </w:numPr>
      </w:pPr>
      <w:r w:rsidRPr="00535427">
        <w:t>Leading (Range) lights</w:t>
      </w:r>
      <w:r>
        <w:t>:</w:t>
      </w:r>
    </w:p>
    <w:p w14:paraId="222C195C" w14:textId="7A2187E3" w:rsidR="00535427" w:rsidRPr="00535427" w:rsidRDefault="00535427" w:rsidP="00535427">
      <w:pPr>
        <w:pStyle w:val="Lista"/>
      </w:pPr>
      <w:r w:rsidRPr="00535427">
        <w:t>Range Lights</w:t>
      </w:r>
      <w:r>
        <w:t>.</w:t>
      </w:r>
    </w:p>
    <w:p w14:paraId="10D5B63E" w14:textId="73670267" w:rsidR="00535427" w:rsidRPr="00535427" w:rsidRDefault="00535427" w:rsidP="00535427">
      <w:pPr>
        <w:pStyle w:val="Lista"/>
      </w:pPr>
      <w:r w:rsidRPr="00535427">
        <w:t>Port Signal Lights</w:t>
      </w:r>
      <w:r>
        <w:t>.</w:t>
      </w:r>
    </w:p>
    <w:p w14:paraId="71BD2301" w14:textId="51D41BD5" w:rsidR="00535427" w:rsidRPr="00535427" w:rsidRDefault="00535427" w:rsidP="00535427">
      <w:pPr>
        <w:pStyle w:val="List1"/>
        <w:numPr>
          <w:ilvl w:val="0"/>
          <w:numId w:val="31"/>
        </w:numPr>
      </w:pPr>
      <w:r w:rsidRPr="00535427">
        <w:t>Sector lights</w:t>
      </w:r>
      <w:r>
        <w:t>:</w:t>
      </w:r>
    </w:p>
    <w:p w14:paraId="7FF4C194" w14:textId="513CA24E" w:rsidR="00535427" w:rsidRPr="00535427" w:rsidRDefault="00535427" w:rsidP="00535427">
      <w:pPr>
        <w:pStyle w:val="Lista"/>
      </w:pPr>
      <w:r w:rsidRPr="00535427">
        <w:lastRenderedPageBreak/>
        <w:t>Beacons fitted with masked coloured lenses</w:t>
      </w:r>
      <w:r>
        <w:t>.</w:t>
      </w:r>
    </w:p>
    <w:p w14:paraId="6BB335B0" w14:textId="1E2B61B4" w:rsidR="00535427" w:rsidRPr="00535427" w:rsidRDefault="00535427" w:rsidP="00535427">
      <w:pPr>
        <w:pStyle w:val="Lista"/>
      </w:pPr>
      <w:r w:rsidRPr="00535427">
        <w:t>Beacons fitted with internal or external filter panels</w:t>
      </w:r>
      <w:r>
        <w:t>.</w:t>
      </w:r>
    </w:p>
    <w:p w14:paraId="551F8291" w14:textId="0150084B" w:rsidR="00535427" w:rsidRPr="00535427" w:rsidRDefault="00535427" w:rsidP="00535427">
      <w:pPr>
        <w:pStyle w:val="Lista"/>
      </w:pPr>
      <w:r w:rsidRPr="00535427">
        <w:t>Beacons with masked different coloured light sources</w:t>
      </w:r>
      <w:r>
        <w:t>.</w:t>
      </w:r>
    </w:p>
    <w:p w14:paraId="34E0E897" w14:textId="765AC6D0" w:rsidR="00535427" w:rsidRPr="00535427" w:rsidRDefault="00535427" w:rsidP="00535427">
      <w:pPr>
        <w:pStyle w:val="Lista"/>
      </w:pPr>
      <w:r w:rsidRPr="00535427">
        <w:t>LED sector lights</w:t>
      </w:r>
      <w:r>
        <w:t>.</w:t>
      </w:r>
    </w:p>
    <w:p w14:paraId="5177D470" w14:textId="138A01CB" w:rsidR="00FD3637" w:rsidRDefault="00535427" w:rsidP="00535427">
      <w:pPr>
        <w:pStyle w:val="List1"/>
        <w:numPr>
          <w:ilvl w:val="0"/>
          <w:numId w:val="31"/>
        </w:numPr>
      </w:pPr>
      <w:r w:rsidRPr="00535427">
        <w:t>Precision Direction Lights</w:t>
      </w:r>
      <w:r>
        <w:t>.</w:t>
      </w:r>
    </w:p>
    <w:p w14:paraId="0EF9BB86" w14:textId="15027407" w:rsidR="00FD3637" w:rsidRDefault="00FD3637" w:rsidP="00FD3637">
      <w:pPr>
        <w:pStyle w:val="Heading1"/>
      </w:pPr>
      <w:bookmarkStart w:id="126" w:name="_Toc462394115"/>
      <w:r>
        <w:t xml:space="preserve">MODULE 2 – </w:t>
      </w:r>
      <w:r w:rsidR="00535427" w:rsidRPr="00535427">
        <w:rPr>
          <w:caps w:val="0"/>
        </w:rPr>
        <w:t>LEADING (RANGE) LIGHTS</w:t>
      </w:r>
      <w:bookmarkEnd w:id="126"/>
    </w:p>
    <w:p w14:paraId="1D9BAD91" w14:textId="77777777" w:rsidR="00FD3637" w:rsidRDefault="00FD3637" w:rsidP="00FD3637">
      <w:pPr>
        <w:pStyle w:val="Heading1separatationline"/>
      </w:pPr>
    </w:p>
    <w:p w14:paraId="785E5BC1" w14:textId="77777777" w:rsidR="00FD3637" w:rsidRDefault="00FD3637" w:rsidP="00FD3637">
      <w:pPr>
        <w:pStyle w:val="Heading2"/>
      </w:pPr>
      <w:bookmarkStart w:id="127" w:name="_Toc462394116"/>
      <w:r>
        <w:t>Scope</w:t>
      </w:r>
      <w:bookmarkEnd w:id="127"/>
    </w:p>
    <w:p w14:paraId="56F2F146" w14:textId="77777777" w:rsidR="00FD3637" w:rsidRDefault="00FD3637" w:rsidP="00FD3637">
      <w:pPr>
        <w:pStyle w:val="Heading2separationline"/>
      </w:pPr>
    </w:p>
    <w:p w14:paraId="411EF581" w14:textId="01ACDB00" w:rsidR="00FD3637" w:rsidRPr="00D34F9C" w:rsidRDefault="00535427" w:rsidP="00535427">
      <w:pPr>
        <w:pStyle w:val="BodyText"/>
      </w:pPr>
      <w:r w:rsidRPr="00535427">
        <w:t>This module describes how range lights fitted to a transit or port traffic signal should be installed, aligned and set to work.</w:t>
      </w:r>
    </w:p>
    <w:p w14:paraId="5BBD1EFE" w14:textId="77777777" w:rsidR="00FD3637" w:rsidRDefault="00FD3637" w:rsidP="00FD3637">
      <w:pPr>
        <w:pStyle w:val="Heading2"/>
      </w:pPr>
      <w:bookmarkStart w:id="128" w:name="_Toc462394117"/>
      <w:r>
        <w:t>Learning Objective</w:t>
      </w:r>
      <w:bookmarkEnd w:id="128"/>
    </w:p>
    <w:p w14:paraId="015ADAE8" w14:textId="77777777" w:rsidR="00FD3637" w:rsidRDefault="00FD3637" w:rsidP="00FD3637">
      <w:pPr>
        <w:pStyle w:val="Heading2separationline"/>
      </w:pPr>
    </w:p>
    <w:p w14:paraId="158CA796" w14:textId="3AFFA12E" w:rsidR="00FD3637" w:rsidRPr="00FD3637" w:rsidRDefault="00535427" w:rsidP="00FD3637">
      <w:pPr>
        <w:pStyle w:val="BodyText"/>
      </w:pPr>
      <w:r w:rsidRPr="00535427">
        <w:t xml:space="preserve">To gain a </w:t>
      </w:r>
      <w:r w:rsidRPr="00535427">
        <w:rPr>
          <w:b/>
        </w:rPr>
        <w:t>satisfactory</w:t>
      </w:r>
      <w:r w:rsidRPr="00535427">
        <w:t xml:space="preserve"> understanding of how to install range lights to a transit or port traffic signal before aligning them and setting them to work.</w:t>
      </w:r>
    </w:p>
    <w:p w14:paraId="5005ECE6" w14:textId="77777777" w:rsidR="00FD3637" w:rsidRDefault="00FD3637" w:rsidP="00FD3637">
      <w:pPr>
        <w:pStyle w:val="Heading2"/>
      </w:pPr>
      <w:bookmarkStart w:id="129" w:name="_Toc462394118"/>
      <w:r>
        <w:t>S</w:t>
      </w:r>
      <w:r w:rsidR="003A30F5">
        <w:t>yllabus</w:t>
      </w:r>
      <w:bookmarkEnd w:id="129"/>
    </w:p>
    <w:p w14:paraId="0E5E1CDF" w14:textId="77777777" w:rsidR="00FD3637" w:rsidRPr="00FD3637" w:rsidRDefault="00FD3637" w:rsidP="00FD3637">
      <w:pPr>
        <w:pStyle w:val="Heading2separationline"/>
      </w:pPr>
    </w:p>
    <w:p w14:paraId="4B86429F" w14:textId="770C2DCE" w:rsidR="00FD3637" w:rsidRDefault="00FD3637" w:rsidP="00FD3637">
      <w:pPr>
        <w:pStyle w:val="Heading3"/>
      </w:pPr>
      <w:bookmarkStart w:id="130" w:name="_Toc462394119"/>
      <w:r>
        <w:t xml:space="preserve">Lesson 1 – </w:t>
      </w:r>
      <w:r w:rsidR="004268CB" w:rsidRPr="004268CB">
        <w:t>Range Lights – components and assembly</w:t>
      </w:r>
      <w:bookmarkEnd w:id="130"/>
    </w:p>
    <w:p w14:paraId="59A055AA" w14:textId="5799D7CE" w:rsidR="004268CB" w:rsidRPr="004268CB" w:rsidRDefault="004268CB" w:rsidP="004268CB">
      <w:pPr>
        <w:pStyle w:val="List1"/>
        <w:numPr>
          <w:ilvl w:val="0"/>
          <w:numId w:val="33"/>
        </w:numPr>
      </w:pPr>
      <w:r w:rsidRPr="004268CB">
        <w:t>Components of a range light</w:t>
      </w:r>
      <w:r>
        <w:t>.</w:t>
      </w:r>
    </w:p>
    <w:p w14:paraId="77034D52" w14:textId="43F8DBEB" w:rsidR="004268CB" w:rsidRPr="004268CB" w:rsidRDefault="004268CB" w:rsidP="004268CB">
      <w:pPr>
        <w:pStyle w:val="List1"/>
        <w:numPr>
          <w:ilvl w:val="0"/>
          <w:numId w:val="33"/>
        </w:numPr>
      </w:pPr>
      <w:r w:rsidRPr="004268CB">
        <w:t>Choice of beam spreader</w:t>
      </w:r>
      <w:r>
        <w:t>.</w:t>
      </w:r>
    </w:p>
    <w:p w14:paraId="54BA3893" w14:textId="3D19974B" w:rsidR="004268CB" w:rsidRPr="004268CB" w:rsidRDefault="004268CB" w:rsidP="004268CB">
      <w:pPr>
        <w:pStyle w:val="List1"/>
        <w:numPr>
          <w:ilvl w:val="0"/>
          <w:numId w:val="33"/>
        </w:numPr>
      </w:pPr>
      <w:r w:rsidRPr="004268CB">
        <w:t>Variable power settings</w:t>
      </w:r>
      <w:r>
        <w:t>.</w:t>
      </w:r>
    </w:p>
    <w:p w14:paraId="07194DED" w14:textId="19CDF8AE" w:rsidR="004268CB" w:rsidRPr="004268CB" w:rsidRDefault="004268CB" w:rsidP="004268CB">
      <w:pPr>
        <w:pStyle w:val="List1"/>
        <w:numPr>
          <w:ilvl w:val="0"/>
          <w:numId w:val="33"/>
        </w:numPr>
      </w:pPr>
      <w:r w:rsidRPr="004268CB">
        <w:t>Setting flash characters</w:t>
      </w:r>
      <w:r>
        <w:t>.</w:t>
      </w:r>
    </w:p>
    <w:p w14:paraId="70CF2D80" w14:textId="7060DE26" w:rsidR="004268CB" w:rsidRPr="004268CB" w:rsidDel="00566EE6" w:rsidRDefault="00566EE6" w:rsidP="004268CB">
      <w:pPr>
        <w:pStyle w:val="List1"/>
        <w:numPr>
          <w:ilvl w:val="0"/>
          <w:numId w:val="33"/>
        </w:numPr>
        <w:rPr>
          <w:del w:id="131" w:author="Adam Hay" w:date="2016-10-11T23:20:00Z"/>
        </w:rPr>
      </w:pPr>
      <w:ins w:id="132" w:author="Adam Hay" w:date="2016-10-11T23:20:00Z">
        <w:r w:rsidRPr="000E0C98">
          <w:t xml:space="preserve">Sun-switch </w:t>
        </w:r>
        <w:r>
          <w:t xml:space="preserve">/ astronomical clock </w:t>
        </w:r>
        <w:r w:rsidRPr="000E0C98">
          <w:t>installation</w:t>
        </w:r>
        <w:r>
          <w:t>.</w:t>
        </w:r>
      </w:ins>
      <w:del w:id="133" w:author="Adam Hay" w:date="2016-10-11T23:20:00Z">
        <w:r w:rsidR="004268CB" w:rsidRPr="004268CB" w:rsidDel="00566EE6">
          <w:delText>Sun-switch installation</w:delText>
        </w:r>
        <w:r w:rsidR="004268CB" w:rsidDel="00566EE6">
          <w:delText>.</w:delText>
        </w:r>
      </w:del>
    </w:p>
    <w:p w14:paraId="57116E60" w14:textId="18E04487" w:rsidR="004268CB" w:rsidRPr="004268CB" w:rsidRDefault="004268CB" w:rsidP="004268CB">
      <w:pPr>
        <w:pStyle w:val="List1"/>
        <w:numPr>
          <w:ilvl w:val="0"/>
          <w:numId w:val="33"/>
        </w:numPr>
      </w:pPr>
      <w:r w:rsidRPr="004268CB">
        <w:t>Synchronization/remote switching</w:t>
      </w:r>
      <w:r>
        <w:t>.</w:t>
      </w:r>
    </w:p>
    <w:p w14:paraId="78B69CA8" w14:textId="6EB1B7DF" w:rsidR="005871F3" w:rsidRDefault="004268CB" w:rsidP="004268CB">
      <w:pPr>
        <w:pStyle w:val="List1"/>
        <w:numPr>
          <w:ilvl w:val="0"/>
          <w:numId w:val="33"/>
        </w:numPr>
      </w:pPr>
      <w:r w:rsidRPr="004268CB">
        <w:t>Remote monitoring</w:t>
      </w:r>
      <w:r>
        <w:t>.</w:t>
      </w:r>
    </w:p>
    <w:p w14:paraId="10A4E380" w14:textId="3753170D" w:rsidR="005871F3" w:rsidRDefault="00D34F9C" w:rsidP="00D34F9C">
      <w:pPr>
        <w:pStyle w:val="Heading3"/>
      </w:pPr>
      <w:bookmarkStart w:id="134" w:name="_Toc462394120"/>
      <w:r>
        <w:t xml:space="preserve">Lesson 2 - </w:t>
      </w:r>
      <w:r w:rsidR="004268CB" w:rsidRPr="004268CB">
        <w:t>Range light installation</w:t>
      </w:r>
      <w:bookmarkEnd w:id="134"/>
    </w:p>
    <w:p w14:paraId="1723F4DB" w14:textId="15E7F546" w:rsidR="004268CB" w:rsidRPr="004268CB" w:rsidRDefault="004268CB" w:rsidP="004268CB">
      <w:pPr>
        <w:pStyle w:val="List1"/>
        <w:numPr>
          <w:ilvl w:val="0"/>
          <w:numId w:val="34"/>
        </w:numPr>
      </w:pPr>
      <w:r w:rsidRPr="004268CB">
        <w:t>Safety aspects</w:t>
      </w:r>
      <w:r>
        <w:t>:</w:t>
      </w:r>
    </w:p>
    <w:p w14:paraId="59753E50" w14:textId="7EB92D68" w:rsidR="004268CB" w:rsidRPr="004268CB" w:rsidRDefault="004268CB" w:rsidP="004268CB">
      <w:pPr>
        <w:pStyle w:val="Lista"/>
      </w:pPr>
      <w:r w:rsidRPr="004268CB">
        <w:t>Working at height</w:t>
      </w:r>
      <w:r>
        <w:t>.</w:t>
      </w:r>
    </w:p>
    <w:p w14:paraId="01E46B38" w14:textId="210FEAB7" w:rsidR="004268CB" w:rsidRPr="004268CB" w:rsidRDefault="004268CB" w:rsidP="004268CB">
      <w:pPr>
        <w:pStyle w:val="Lista"/>
      </w:pPr>
      <w:r w:rsidRPr="004268CB">
        <w:t>Electrical safety</w:t>
      </w:r>
      <w:r>
        <w:t>.</w:t>
      </w:r>
    </w:p>
    <w:p w14:paraId="32F1E2E4" w14:textId="1488B9F3" w:rsidR="004268CB" w:rsidRPr="004268CB" w:rsidRDefault="004268CB" w:rsidP="004268CB">
      <w:pPr>
        <w:pStyle w:val="List1"/>
        <w:numPr>
          <w:ilvl w:val="0"/>
          <w:numId w:val="34"/>
        </w:numPr>
      </w:pPr>
      <w:r w:rsidRPr="004268CB">
        <w:t>Mounting on pre-fitted bracket</w:t>
      </w:r>
      <w:ins w:id="135" w:author="Adam Hay" w:date="2016-10-11T23:18:00Z">
        <w:r w:rsidR="00566EE6">
          <w:t xml:space="preserve"> / pedestal</w:t>
        </w:r>
      </w:ins>
      <w:r>
        <w:t>.</w:t>
      </w:r>
    </w:p>
    <w:p w14:paraId="049A0A5E" w14:textId="3B2368B5" w:rsidR="004268CB" w:rsidRPr="004268CB" w:rsidRDefault="004268CB" w:rsidP="004268CB">
      <w:pPr>
        <w:pStyle w:val="List1"/>
        <w:numPr>
          <w:ilvl w:val="0"/>
          <w:numId w:val="34"/>
        </w:numPr>
      </w:pPr>
      <w:r w:rsidRPr="004268CB">
        <w:t>Power connection</w:t>
      </w:r>
      <w:r>
        <w:t>.</w:t>
      </w:r>
    </w:p>
    <w:p w14:paraId="20B872C1" w14:textId="5874BEE5" w:rsidR="005871F3" w:rsidRDefault="004268CB" w:rsidP="004268CB">
      <w:pPr>
        <w:pStyle w:val="List1"/>
        <w:numPr>
          <w:ilvl w:val="0"/>
          <w:numId w:val="34"/>
        </w:numPr>
      </w:pPr>
      <w:r w:rsidRPr="004268CB">
        <w:t>Synchronization/remote switching installation</w:t>
      </w:r>
      <w:r>
        <w:t>.</w:t>
      </w:r>
    </w:p>
    <w:p w14:paraId="5F171401" w14:textId="06E877F7" w:rsidR="005871F3" w:rsidRDefault="005871F3" w:rsidP="00D34F9C">
      <w:pPr>
        <w:pStyle w:val="Heading3"/>
      </w:pPr>
      <w:bookmarkStart w:id="136" w:name="_Toc462394121"/>
      <w:r>
        <w:t xml:space="preserve">Lesson 3 – </w:t>
      </w:r>
      <w:r w:rsidR="004268CB" w:rsidRPr="004268CB">
        <w:t>Range Lights – alignment and setting to work</w:t>
      </w:r>
      <w:bookmarkEnd w:id="136"/>
    </w:p>
    <w:p w14:paraId="213DABA7" w14:textId="10C3694A" w:rsidR="00EF440E" w:rsidRPr="00EF440E" w:rsidRDefault="00EF440E" w:rsidP="00EF440E">
      <w:pPr>
        <w:pStyle w:val="List1"/>
        <w:numPr>
          <w:ilvl w:val="0"/>
          <w:numId w:val="35"/>
        </w:numPr>
      </w:pPr>
      <w:r w:rsidRPr="00EF440E">
        <w:t>Levelling hardware</w:t>
      </w:r>
      <w:r>
        <w:t>.</w:t>
      </w:r>
    </w:p>
    <w:p w14:paraId="55EEDB2A" w14:textId="33AAF1C2" w:rsidR="00EF440E" w:rsidRPr="00EF440E" w:rsidRDefault="00EF440E" w:rsidP="00EF440E">
      <w:pPr>
        <w:pStyle w:val="List1"/>
        <w:numPr>
          <w:ilvl w:val="0"/>
          <w:numId w:val="35"/>
        </w:numPr>
      </w:pPr>
      <w:r w:rsidRPr="00EF440E">
        <w:t>Horizontal alignment to pre-determined TBS</w:t>
      </w:r>
      <w:r>
        <w:t>.</w:t>
      </w:r>
    </w:p>
    <w:p w14:paraId="475ACE9F" w14:textId="400969F5" w:rsidR="00EF440E" w:rsidRPr="00EF440E" w:rsidRDefault="00EF440E" w:rsidP="00EF440E">
      <w:pPr>
        <w:pStyle w:val="List1"/>
        <w:numPr>
          <w:ilvl w:val="0"/>
          <w:numId w:val="35"/>
        </w:numPr>
      </w:pPr>
      <w:r w:rsidRPr="00EF440E">
        <w:t>Checks on horizontal and vertical alignment of range light sets</w:t>
      </w:r>
      <w:r>
        <w:t>.</w:t>
      </w:r>
    </w:p>
    <w:p w14:paraId="01B586FA" w14:textId="4432A49C" w:rsidR="00EF440E" w:rsidRPr="00EF440E" w:rsidRDefault="00EF440E" w:rsidP="00EF440E">
      <w:pPr>
        <w:pStyle w:val="List1"/>
        <w:numPr>
          <w:ilvl w:val="0"/>
          <w:numId w:val="35"/>
        </w:numPr>
      </w:pPr>
      <w:r w:rsidRPr="00EF440E">
        <w:t>Synchronization checks</w:t>
      </w:r>
      <w:r>
        <w:t>.</w:t>
      </w:r>
    </w:p>
    <w:p w14:paraId="2C07D6CD" w14:textId="65E1CEE2" w:rsidR="00EF440E" w:rsidRPr="00EF440E" w:rsidRDefault="00EF440E" w:rsidP="00EF440E">
      <w:pPr>
        <w:pStyle w:val="List1"/>
        <w:numPr>
          <w:ilvl w:val="0"/>
          <w:numId w:val="35"/>
        </w:numPr>
      </w:pPr>
      <w:r w:rsidRPr="00EF440E">
        <w:t>Alignment check from seaward by qualified Engineer/Surveyor</w:t>
      </w:r>
      <w:r>
        <w:t>.</w:t>
      </w:r>
    </w:p>
    <w:p w14:paraId="43C82FDF" w14:textId="22CAA89E" w:rsidR="00EF440E" w:rsidRPr="00EF440E" w:rsidRDefault="00EF440E" w:rsidP="00EF440E">
      <w:pPr>
        <w:pStyle w:val="List1"/>
        <w:numPr>
          <w:ilvl w:val="0"/>
          <w:numId w:val="35"/>
        </w:numPr>
      </w:pPr>
      <w:r w:rsidRPr="00EF440E">
        <w:t>Alignment re-adjustment</w:t>
      </w:r>
      <w:r>
        <w:t>.</w:t>
      </w:r>
    </w:p>
    <w:p w14:paraId="1367458E" w14:textId="53B37A2F" w:rsidR="005871F3" w:rsidRDefault="00EF440E" w:rsidP="00EF440E">
      <w:pPr>
        <w:pStyle w:val="List1"/>
        <w:numPr>
          <w:ilvl w:val="0"/>
          <w:numId w:val="35"/>
        </w:numPr>
      </w:pPr>
      <w:r w:rsidRPr="00EF440E">
        <w:t>Report writing</w:t>
      </w:r>
      <w:r>
        <w:t>.</w:t>
      </w:r>
    </w:p>
    <w:p w14:paraId="7BE40E3B" w14:textId="22C8D17E" w:rsidR="003A30F5" w:rsidRDefault="003A30F5" w:rsidP="003A30F5">
      <w:pPr>
        <w:pStyle w:val="Heading1"/>
      </w:pPr>
      <w:bookmarkStart w:id="137" w:name="_Toc462394122"/>
      <w:r>
        <w:lastRenderedPageBreak/>
        <w:t xml:space="preserve">MODULE 3 – </w:t>
      </w:r>
      <w:r w:rsidR="00EF440E">
        <w:t>SECTOR LIGHTS</w:t>
      </w:r>
      <w:bookmarkEnd w:id="137"/>
    </w:p>
    <w:p w14:paraId="7702EFBB" w14:textId="77777777" w:rsidR="003A30F5" w:rsidRDefault="003A30F5" w:rsidP="003A30F5">
      <w:pPr>
        <w:pStyle w:val="Heading1separatationline"/>
      </w:pPr>
    </w:p>
    <w:p w14:paraId="46B3D457" w14:textId="77777777" w:rsidR="003A30F5" w:rsidRDefault="003A30F5" w:rsidP="003A30F5">
      <w:pPr>
        <w:pStyle w:val="Heading2"/>
      </w:pPr>
      <w:bookmarkStart w:id="138" w:name="_Toc462394123"/>
      <w:r>
        <w:t>Scope</w:t>
      </w:r>
      <w:bookmarkEnd w:id="138"/>
    </w:p>
    <w:p w14:paraId="7BE5EDBC" w14:textId="77777777" w:rsidR="003A30F5" w:rsidRDefault="003A30F5" w:rsidP="003A30F5">
      <w:pPr>
        <w:pStyle w:val="Heading2separationline"/>
      </w:pPr>
    </w:p>
    <w:p w14:paraId="3EDE4739" w14:textId="29A7A9CD" w:rsidR="003A30F5" w:rsidRPr="00D34F9C" w:rsidRDefault="00EF440E" w:rsidP="00CE5BF8">
      <w:pPr>
        <w:pStyle w:val="BodyText"/>
      </w:pPr>
      <w:r w:rsidRPr="00EF440E">
        <w:t>This module describes how sector lights should be installed, aligned and set to work.</w:t>
      </w:r>
    </w:p>
    <w:p w14:paraId="705F2E58" w14:textId="77777777" w:rsidR="003A30F5" w:rsidRDefault="003A30F5" w:rsidP="003A30F5">
      <w:pPr>
        <w:pStyle w:val="Heading2"/>
      </w:pPr>
      <w:bookmarkStart w:id="139" w:name="_Toc462394124"/>
      <w:r>
        <w:t>Learning Objective</w:t>
      </w:r>
      <w:bookmarkEnd w:id="139"/>
    </w:p>
    <w:p w14:paraId="0E81E19B" w14:textId="77777777" w:rsidR="003A30F5" w:rsidRDefault="003A30F5" w:rsidP="003A30F5">
      <w:pPr>
        <w:pStyle w:val="Heading2separationline"/>
      </w:pPr>
    </w:p>
    <w:p w14:paraId="27B89FB2" w14:textId="1CA6B5EE" w:rsidR="003A30F5" w:rsidRPr="00FD3637" w:rsidRDefault="00EF440E" w:rsidP="003A30F5">
      <w:pPr>
        <w:pStyle w:val="BodyText"/>
      </w:pPr>
      <w:r w:rsidRPr="00EF440E">
        <w:t xml:space="preserve">To gain a </w:t>
      </w:r>
      <w:r w:rsidRPr="00EF440E">
        <w:rPr>
          <w:b/>
        </w:rPr>
        <w:t>satisfactory</w:t>
      </w:r>
      <w:r w:rsidRPr="00EF440E">
        <w:t xml:space="preserve"> understanding of how to install a sector light before aligning and setting it to work.</w:t>
      </w:r>
    </w:p>
    <w:p w14:paraId="70D345D4" w14:textId="77777777" w:rsidR="003A30F5" w:rsidRDefault="003A30F5" w:rsidP="003A30F5">
      <w:pPr>
        <w:pStyle w:val="Heading2"/>
      </w:pPr>
      <w:bookmarkStart w:id="140" w:name="_Toc462394125"/>
      <w:r>
        <w:t>Syllabus</w:t>
      </w:r>
      <w:bookmarkEnd w:id="140"/>
    </w:p>
    <w:p w14:paraId="742AD1DF" w14:textId="77777777" w:rsidR="003A30F5" w:rsidRPr="00FD3637" w:rsidRDefault="003A30F5" w:rsidP="003A30F5">
      <w:pPr>
        <w:pStyle w:val="Heading2separationline"/>
      </w:pPr>
    </w:p>
    <w:p w14:paraId="29C23B98" w14:textId="005DD357" w:rsidR="003A30F5" w:rsidRDefault="003A30F5" w:rsidP="003A30F5">
      <w:pPr>
        <w:pStyle w:val="Heading3"/>
      </w:pPr>
      <w:bookmarkStart w:id="141" w:name="_Toc462394126"/>
      <w:r>
        <w:t xml:space="preserve">Lesson 1 – </w:t>
      </w:r>
      <w:r w:rsidR="00EF440E" w:rsidRPr="00EF440E">
        <w:t>Sector Lights – components and assembly</w:t>
      </w:r>
      <w:bookmarkEnd w:id="141"/>
    </w:p>
    <w:p w14:paraId="0AC4E899" w14:textId="030BB36E" w:rsidR="00EF440E" w:rsidRDefault="00EF440E" w:rsidP="00EF440E">
      <w:pPr>
        <w:pStyle w:val="List1"/>
        <w:numPr>
          <w:ilvl w:val="0"/>
          <w:numId w:val="36"/>
        </w:numPr>
        <w:rPr>
          <w:ins w:id="142" w:author="Adam Hay" w:date="2016-10-11T23:18:00Z"/>
        </w:rPr>
      </w:pPr>
      <w:r w:rsidRPr="00EF440E">
        <w:t>Components of a sector light</w:t>
      </w:r>
      <w:r>
        <w:t>.</w:t>
      </w:r>
    </w:p>
    <w:p w14:paraId="1C128696" w14:textId="0DC1EF9A" w:rsidR="00566EE6" w:rsidRPr="00EF440E" w:rsidRDefault="00566EE6" w:rsidP="00EF440E">
      <w:pPr>
        <w:pStyle w:val="List1"/>
        <w:numPr>
          <w:ilvl w:val="0"/>
          <w:numId w:val="36"/>
        </w:numPr>
      </w:pPr>
      <w:ins w:id="143" w:author="Adam Hay" w:date="2016-10-11T23:18:00Z">
        <w:r>
          <w:t>Choice of filter material.</w:t>
        </w:r>
      </w:ins>
    </w:p>
    <w:p w14:paraId="3F1BEDEE" w14:textId="72EF4798" w:rsidR="00EF440E" w:rsidRPr="00EF440E" w:rsidRDefault="00EF440E" w:rsidP="00EF440E">
      <w:pPr>
        <w:pStyle w:val="List1"/>
        <w:numPr>
          <w:ilvl w:val="0"/>
          <w:numId w:val="36"/>
        </w:numPr>
      </w:pPr>
      <w:r w:rsidRPr="00EF440E">
        <w:t>Setting flash characters</w:t>
      </w:r>
      <w:r>
        <w:t>.</w:t>
      </w:r>
    </w:p>
    <w:p w14:paraId="2D838DB7" w14:textId="14F7F732" w:rsidR="00EF440E" w:rsidRPr="00EF440E" w:rsidDel="00566EE6" w:rsidRDefault="00566EE6" w:rsidP="00EF440E">
      <w:pPr>
        <w:pStyle w:val="List1"/>
        <w:numPr>
          <w:ilvl w:val="0"/>
          <w:numId w:val="36"/>
        </w:numPr>
        <w:rPr>
          <w:del w:id="144" w:author="Adam Hay" w:date="2016-10-11T23:20:00Z"/>
        </w:rPr>
      </w:pPr>
      <w:ins w:id="145" w:author="Adam Hay" w:date="2016-10-11T23:20:00Z">
        <w:r w:rsidRPr="000E0C98">
          <w:t xml:space="preserve">Sun-switch </w:t>
        </w:r>
        <w:r>
          <w:t xml:space="preserve">/ astronomical clock </w:t>
        </w:r>
        <w:r w:rsidRPr="000E0C98">
          <w:t>installation</w:t>
        </w:r>
        <w:r>
          <w:t>.</w:t>
        </w:r>
      </w:ins>
      <w:del w:id="146" w:author="Adam Hay" w:date="2016-10-11T23:20:00Z">
        <w:r w:rsidR="00EF440E" w:rsidRPr="00EF440E" w:rsidDel="00566EE6">
          <w:delText>Sun-switch installation</w:delText>
        </w:r>
        <w:r w:rsidR="00EF440E" w:rsidDel="00566EE6">
          <w:delText>.</w:delText>
        </w:r>
      </w:del>
    </w:p>
    <w:p w14:paraId="2AE07F8C" w14:textId="2163CAC7" w:rsidR="00EF440E" w:rsidRPr="00EF440E" w:rsidRDefault="00EF440E" w:rsidP="00EF440E">
      <w:pPr>
        <w:pStyle w:val="List1"/>
        <w:numPr>
          <w:ilvl w:val="0"/>
          <w:numId w:val="36"/>
        </w:numPr>
      </w:pPr>
      <w:r w:rsidRPr="00EF440E">
        <w:t>Synchronization/remote switching</w:t>
      </w:r>
      <w:r>
        <w:t>.</w:t>
      </w:r>
    </w:p>
    <w:p w14:paraId="1B74F922" w14:textId="0C670286" w:rsidR="003A30F5" w:rsidRDefault="00EF440E" w:rsidP="00EF440E">
      <w:pPr>
        <w:pStyle w:val="List1"/>
        <w:numPr>
          <w:ilvl w:val="0"/>
          <w:numId w:val="36"/>
        </w:numPr>
      </w:pPr>
      <w:r w:rsidRPr="00EF440E">
        <w:t>Remote monitoring</w:t>
      </w:r>
      <w:r>
        <w:t>.</w:t>
      </w:r>
    </w:p>
    <w:p w14:paraId="718648B1" w14:textId="4E3CDA73" w:rsidR="003A30F5" w:rsidRDefault="003A30F5" w:rsidP="003A30F5">
      <w:pPr>
        <w:pStyle w:val="Heading3"/>
      </w:pPr>
      <w:bookmarkStart w:id="147" w:name="_Toc462394127"/>
      <w:r>
        <w:t xml:space="preserve">Lesson 2 - </w:t>
      </w:r>
      <w:r w:rsidR="00EF440E" w:rsidRPr="00EF440E">
        <w:t>Sector light installation</w:t>
      </w:r>
      <w:bookmarkEnd w:id="147"/>
    </w:p>
    <w:p w14:paraId="6E567FFB" w14:textId="22785331" w:rsidR="00EF440E" w:rsidRPr="00EF440E" w:rsidRDefault="00EF440E" w:rsidP="00EF440E">
      <w:pPr>
        <w:pStyle w:val="List1"/>
        <w:numPr>
          <w:ilvl w:val="0"/>
          <w:numId w:val="37"/>
        </w:numPr>
      </w:pPr>
      <w:r w:rsidRPr="00EF440E">
        <w:t>Electrical safety aspects</w:t>
      </w:r>
      <w:r>
        <w:t>.</w:t>
      </w:r>
    </w:p>
    <w:p w14:paraId="0778B1A1" w14:textId="6411A8E1" w:rsidR="00EF440E" w:rsidRPr="00EF440E" w:rsidRDefault="00EF440E" w:rsidP="00EF440E">
      <w:pPr>
        <w:pStyle w:val="List1"/>
        <w:numPr>
          <w:ilvl w:val="0"/>
          <w:numId w:val="37"/>
        </w:numPr>
      </w:pPr>
      <w:r w:rsidRPr="00EF440E">
        <w:t>Mounting on pre-fitted bracket</w:t>
      </w:r>
      <w:ins w:id="148" w:author="Adam Hay" w:date="2016-10-11T23:18:00Z">
        <w:r w:rsidR="00566EE6">
          <w:t xml:space="preserve"> / pedestal</w:t>
        </w:r>
      </w:ins>
      <w:r>
        <w:t>.</w:t>
      </w:r>
    </w:p>
    <w:p w14:paraId="479FA91C" w14:textId="3FFDA5BB" w:rsidR="003A30F5" w:rsidRDefault="00EF440E" w:rsidP="00EF440E">
      <w:pPr>
        <w:pStyle w:val="List1"/>
        <w:numPr>
          <w:ilvl w:val="0"/>
          <w:numId w:val="37"/>
        </w:numPr>
      </w:pPr>
      <w:r w:rsidRPr="00EF440E">
        <w:t>Power connection</w:t>
      </w:r>
      <w:r>
        <w:t>.</w:t>
      </w:r>
    </w:p>
    <w:p w14:paraId="532765EC" w14:textId="4627CD65" w:rsidR="003A30F5" w:rsidRDefault="003A30F5" w:rsidP="003A30F5">
      <w:pPr>
        <w:pStyle w:val="Heading3"/>
      </w:pPr>
      <w:bookmarkStart w:id="149" w:name="_Toc462394128"/>
      <w:r>
        <w:t xml:space="preserve">Lesson 3 – </w:t>
      </w:r>
      <w:r w:rsidR="00EF440E" w:rsidRPr="00EF440E">
        <w:t>Sector Lights – alignment and setting to work</w:t>
      </w:r>
      <w:bookmarkEnd w:id="149"/>
    </w:p>
    <w:p w14:paraId="12C0A3EB" w14:textId="190FDD70" w:rsidR="00EF440E" w:rsidRPr="00EF440E" w:rsidRDefault="00EF440E" w:rsidP="00EF440E">
      <w:pPr>
        <w:pStyle w:val="List1"/>
        <w:numPr>
          <w:ilvl w:val="0"/>
          <w:numId w:val="38"/>
        </w:numPr>
      </w:pPr>
      <w:r w:rsidRPr="00EF440E">
        <w:t>Levelling hardware</w:t>
      </w:r>
      <w:r>
        <w:t>.</w:t>
      </w:r>
    </w:p>
    <w:p w14:paraId="035D1770" w14:textId="10AEDFEA" w:rsidR="00EF440E" w:rsidRPr="00EF440E" w:rsidRDefault="00EF440E" w:rsidP="00EF440E">
      <w:pPr>
        <w:pStyle w:val="List1"/>
        <w:numPr>
          <w:ilvl w:val="0"/>
          <w:numId w:val="38"/>
        </w:numPr>
      </w:pPr>
      <w:r w:rsidRPr="00EF440E">
        <w:t>Horizontal alignment to pre-determined TBS</w:t>
      </w:r>
      <w:r>
        <w:t>.</w:t>
      </w:r>
    </w:p>
    <w:p w14:paraId="2558C57B" w14:textId="1FD0DFC3" w:rsidR="00EF440E" w:rsidRPr="00EF440E" w:rsidRDefault="00EF440E" w:rsidP="00EF440E">
      <w:pPr>
        <w:pStyle w:val="List1"/>
        <w:numPr>
          <w:ilvl w:val="0"/>
          <w:numId w:val="38"/>
        </w:numPr>
      </w:pPr>
      <w:r w:rsidRPr="00EF440E">
        <w:t>Focus</w:t>
      </w:r>
      <w:del w:id="150" w:author="Adam Hay" w:date="2016-10-11T23:14:00Z">
        <w:r w:rsidRPr="00EF440E" w:rsidDel="00DD2681">
          <w:delText>s</w:delText>
        </w:r>
      </w:del>
      <w:r w:rsidRPr="00EF440E">
        <w:t>ing checks</w:t>
      </w:r>
      <w:r>
        <w:t>.</w:t>
      </w:r>
    </w:p>
    <w:p w14:paraId="599CD673" w14:textId="2B2507D2" w:rsidR="00EF440E" w:rsidRPr="00EF440E" w:rsidRDefault="00EF440E" w:rsidP="00EF440E">
      <w:pPr>
        <w:pStyle w:val="List1"/>
        <w:numPr>
          <w:ilvl w:val="0"/>
          <w:numId w:val="38"/>
        </w:numPr>
      </w:pPr>
      <w:r w:rsidRPr="00EF440E">
        <w:t>Alignment check from seaward by qualified Engineer/Surveyor</w:t>
      </w:r>
      <w:r>
        <w:t>.</w:t>
      </w:r>
    </w:p>
    <w:p w14:paraId="70DBE0A7" w14:textId="46A9BDCF" w:rsidR="00EF440E" w:rsidRPr="00EF440E" w:rsidRDefault="00EF440E" w:rsidP="00EF440E">
      <w:pPr>
        <w:pStyle w:val="List1"/>
        <w:numPr>
          <w:ilvl w:val="0"/>
          <w:numId w:val="38"/>
        </w:numPr>
      </w:pPr>
      <w:r w:rsidRPr="00EF440E">
        <w:t>Alignment re-adjustment</w:t>
      </w:r>
      <w:r>
        <w:t>.</w:t>
      </w:r>
    </w:p>
    <w:p w14:paraId="297DE4E7" w14:textId="78E382B7" w:rsidR="003A30F5" w:rsidRPr="005871F3" w:rsidRDefault="00EF440E" w:rsidP="00EF440E">
      <w:pPr>
        <w:pStyle w:val="List1"/>
        <w:numPr>
          <w:ilvl w:val="0"/>
          <w:numId w:val="38"/>
        </w:numPr>
      </w:pPr>
      <w:r w:rsidRPr="00EF440E">
        <w:t>Report writing</w:t>
      </w:r>
      <w:r>
        <w:t>.</w:t>
      </w:r>
    </w:p>
    <w:p w14:paraId="5DC34769" w14:textId="7AABE148" w:rsidR="003A30F5" w:rsidRDefault="003A30F5" w:rsidP="003A30F5">
      <w:pPr>
        <w:pStyle w:val="Heading1"/>
      </w:pPr>
      <w:bookmarkStart w:id="151" w:name="_Toc462394129"/>
      <w:r>
        <w:t xml:space="preserve">MODULE 4 – </w:t>
      </w:r>
      <w:r w:rsidR="000E0C98" w:rsidRPr="000E0C98">
        <w:rPr>
          <w:caps w:val="0"/>
        </w:rPr>
        <w:t>PRECISION DIRECTION LIGHTS</w:t>
      </w:r>
      <w:bookmarkEnd w:id="151"/>
    </w:p>
    <w:p w14:paraId="27976AA7" w14:textId="77777777" w:rsidR="003A30F5" w:rsidRDefault="003A30F5" w:rsidP="003A30F5">
      <w:pPr>
        <w:pStyle w:val="Heading1separatationline"/>
      </w:pPr>
    </w:p>
    <w:p w14:paraId="76E34488" w14:textId="77777777" w:rsidR="003A30F5" w:rsidRDefault="003A30F5" w:rsidP="003A30F5">
      <w:pPr>
        <w:pStyle w:val="Heading2"/>
      </w:pPr>
      <w:bookmarkStart w:id="152" w:name="_Toc462394130"/>
      <w:r>
        <w:t>Scope</w:t>
      </w:r>
      <w:bookmarkEnd w:id="152"/>
    </w:p>
    <w:p w14:paraId="07C91AA2" w14:textId="77777777" w:rsidR="003A30F5" w:rsidRDefault="003A30F5" w:rsidP="003A30F5">
      <w:pPr>
        <w:pStyle w:val="Heading2separationline"/>
      </w:pPr>
    </w:p>
    <w:p w14:paraId="490F6AD4" w14:textId="547AA097" w:rsidR="003A30F5" w:rsidRPr="00D34F9C" w:rsidRDefault="000E0C98" w:rsidP="000E0C98">
      <w:pPr>
        <w:pStyle w:val="BodyText"/>
      </w:pPr>
      <w:r w:rsidRPr="000E0C98">
        <w:t>This module describes how Precision Direction lights should be installed, aligned and set to work under supervision.</w:t>
      </w:r>
    </w:p>
    <w:p w14:paraId="6F8226C5" w14:textId="77777777" w:rsidR="003A30F5" w:rsidRDefault="003A30F5" w:rsidP="003A30F5">
      <w:pPr>
        <w:pStyle w:val="Heading2"/>
      </w:pPr>
      <w:bookmarkStart w:id="153" w:name="_Toc462394131"/>
      <w:r>
        <w:t>Learning Objective</w:t>
      </w:r>
      <w:bookmarkEnd w:id="153"/>
    </w:p>
    <w:p w14:paraId="6F165903" w14:textId="77777777" w:rsidR="003A30F5" w:rsidRDefault="003A30F5" w:rsidP="003A30F5">
      <w:pPr>
        <w:pStyle w:val="Heading2separationline"/>
      </w:pPr>
    </w:p>
    <w:p w14:paraId="4761B543" w14:textId="48FD1C0B" w:rsidR="003A30F5" w:rsidRPr="00FD3637" w:rsidRDefault="000E0C98" w:rsidP="003A30F5">
      <w:pPr>
        <w:pStyle w:val="BodyText"/>
      </w:pPr>
      <w:r w:rsidRPr="000E0C98">
        <w:t xml:space="preserve">To gain a </w:t>
      </w:r>
      <w:r w:rsidRPr="000E0C98">
        <w:rPr>
          <w:b/>
        </w:rPr>
        <w:t>satisfactory</w:t>
      </w:r>
      <w:r w:rsidRPr="000E0C98">
        <w:t xml:space="preserve"> understanding of how to install a Precision Direction light before aligning and setting it to work under supervision.</w:t>
      </w:r>
    </w:p>
    <w:p w14:paraId="5755EE02" w14:textId="77777777" w:rsidR="000E0C98" w:rsidRDefault="000E0C98">
      <w:pPr>
        <w:spacing w:after="200" w:line="276" w:lineRule="auto"/>
        <w:rPr>
          <w:rFonts w:asciiTheme="majorHAnsi" w:eastAsiaTheme="majorEastAsia" w:hAnsiTheme="majorHAnsi" w:cstheme="majorBidi"/>
          <w:b/>
          <w:bCs/>
          <w:caps/>
          <w:color w:val="00AFAA"/>
          <w:sz w:val="24"/>
          <w:szCs w:val="24"/>
        </w:rPr>
      </w:pPr>
      <w:r>
        <w:br w:type="page"/>
      </w:r>
    </w:p>
    <w:p w14:paraId="0A7397D8" w14:textId="609BE2BA" w:rsidR="003A30F5" w:rsidRDefault="003A30F5" w:rsidP="003A30F5">
      <w:pPr>
        <w:pStyle w:val="Heading2"/>
      </w:pPr>
      <w:bookmarkStart w:id="154" w:name="_Toc462394132"/>
      <w:r>
        <w:lastRenderedPageBreak/>
        <w:t>Syllabus</w:t>
      </w:r>
      <w:bookmarkEnd w:id="154"/>
    </w:p>
    <w:p w14:paraId="0F94FE68" w14:textId="77777777" w:rsidR="003A30F5" w:rsidRPr="00FD3637" w:rsidRDefault="003A30F5" w:rsidP="003A30F5">
      <w:pPr>
        <w:pStyle w:val="Heading2separationline"/>
      </w:pPr>
    </w:p>
    <w:p w14:paraId="61F09374" w14:textId="1DC814D8" w:rsidR="003A30F5" w:rsidRDefault="003A30F5" w:rsidP="003A30F5">
      <w:pPr>
        <w:pStyle w:val="Heading3"/>
      </w:pPr>
      <w:bookmarkStart w:id="155" w:name="_Toc462394133"/>
      <w:r>
        <w:t xml:space="preserve">Lesson 1 – </w:t>
      </w:r>
      <w:r w:rsidR="000E0C98" w:rsidRPr="000E0C98">
        <w:t>Precision Direction Lights (PDL) – components and assembly</w:t>
      </w:r>
      <w:bookmarkEnd w:id="155"/>
    </w:p>
    <w:p w14:paraId="5878C341" w14:textId="545CBB20" w:rsidR="000E0C98" w:rsidRPr="000E0C98" w:rsidRDefault="000E0C98" w:rsidP="000E0C98">
      <w:pPr>
        <w:pStyle w:val="List1"/>
        <w:numPr>
          <w:ilvl w:val="0"/>
          <w:numId w:val="39"/>
        </w:numPr>
      </w:pPr>
      <w:r w:rsidRPr="000E0C98">
        <w:t>Components of a PDL</w:t>
      </w:r>
      <w:r>
        <w:t>.</w:t>
      </w:r>
    </w:p>
    <w:p w14:paraId="2BE77C3E" w14:textId="0483A5A0" w:rsidR="000E0C98" w:rsidRPr="000E0C98" w:rsidRDefault="000E0C98" w:rsidP="000E0C98">
      <w:pPr>
        <w:pStyle w:val="List1"/>
        <w:numPr>
          <w:ilvl w:val="0"/>
          <w:numId w:val="39"/>
        </w:numPr>
      </w:pPr>
      <w:r w:rsidRPr="000E0C98">
        <w:t>Setting flash characters</w:t>
      </w:r>
      <w:r>
        <w:t>.</w:t>
      </w:r>
    </w:p>
    <w:p w14:paraId="6A961204" w14:textId="5C525C91" w:rsidR="000E0C98" w:rsidRPr="000E0C98" w:rsidRDefault="000E0C98" w:rsidP="000E0C98">
      <w:pPr>
        <w:pStyle w:val="List1"/>
        <w:numPr>
          <w:ilvl w:val="0"/>
          <w:numId w:val="39"/>
        </w:numPr>
      </w:pPr>
      <w:r w:rsidRPr="000E0C98">
        <w:t xml:space="preserve">Sun-switch </w:t>
      </w:r>
      <w:ins w:id="156" w:author="Adam Hay" w:date="2016-10-11T23:19:00Z">
        <w:r w:rsidR="00566EE6">
          <w:t xml:space="preserve">/ astronomical clock </w:t>
        </w:r>
      </w:ins>
      <w:r w:rsidRPr="000E0C98">
        <w:t>installation</w:t>
      </w:r>
      <w:r>
        <w:t>.</w:t>
      </w:r>
    </w:p>
    <w:p w14:paraId="1A3E05D6" w14:textId="4285B245" w:rsidR="000E0C98" w:rsidRPr="000E0C98" w:rsidRDefault="000E0C98" w:rsidP="000E0C98">
      <w:pPr>
        <w:pStyle w:val="List1"/>
        <w:numPr>
          <w:ilvl w:val="0"/>
          <w:numId w:val="39"/>
        </w:numPr>
      </w:pPr>
      <w:r w:rsidRPr="000E0C98">
        <w:t>Synchronization/remote switching</w:t>
      </w:r>
      <w:r>
        <w:t>.</w:t>
      </w:r>
    </w:p>
    <w:p w14:paraId="6555A167" w14:textId="1E14D85C" w:rsidR="003A30F5" w:rsidRDefault="000E0C98" w:rsidP="000E0C98">
      <w:pPr>
        <w:pStyle w:val="List1"/>
        <w:numPr>
          <w:ilvl w:val="0"/>
          <w:numId w:val="39"/>
        </w:numPr>
      </w:pPr>
      <w:r w:rsidRPr="000E0C98">
        <w:t>Remote monitoring</w:t>
      </w:r>
      <w:r>
        <w:t>.</w:t>
      </w:r>
    </w:p>
    <w:p w14:paraId="211DEB93" w14:textId="006D86BF" w:rsidR="003A30F5" w:rsidRDefault="003A30F5" w:rsidP="003A30F5">
      <w:pPr>
        <w:pStyle w:val="Heading3"/>
      </w:pPr>
      <w:bookmarkStart w:id="157" w:name="_Toc462394134"/>
      <w:r>
        <w:t xml:space="preserve">Lesson 2 - </w:t>
      </w:r>
      <w:r w:rsidR="000E0C98" w:rsidRPr="000E0C98">
        <w:t>PDL installation under supervision</w:t>
      </w:r>
      <w:bookmarkEnd w:id="157"/>
    </w:p>
    <w:p w14:paraId="12BB2F98" w14:textId="20BD0C5A" w:rsidR="000E0C98" w:rsidRPr="000E0C98" w:rsidRDefault="000E0C98" w:rsidP="000E0C98">
      <w:pPr>
        <w:pStyle w:val="List1"/>
        <w:numPr>
          <w:ilvl w:val="0"/>
          <w:numId w:val="40"/>
        </w:numPr>
      </w:pPr>
      <w:r w:rsidRPr="000E0C98">
        <w:t>Safety aspects</w:t>
      </w:r>
      <w:r>
        <w:t>:</w:t>
      </w:r>
    </w:p>
    <w:p w14:paraId="321D8707" w14:textId="0F8FA4C0" w:rsidR="000E0C98" w:rsidRPr="000E0C98" w:rsidRDefault="000E0C98" w:rsidP="000E0C98">
      <w:pPr>
        <w:pStyle w:val="Lista"/>
      </w:pPr>
      <w:r w:rsidRPr="000E0C98">
        <w:t>Working at height</w:t>
      </w:r>
      <w:r>
        <w:t>.</w:t>
      </w:r>
    </w:p>
    <w:p w14:paraId="31D1E2D9" w14:textId="14B01B3E" w:rsidR="000E0C98" w:rsidRPr="000E0C98" w:rsidRDefault="000E0C98" w:rsidP="000E0C98">
      <w:pPr>
        <w:pStyle w:val="Lista"/>
      </w:pPr>
      <w:r w:rsidRPr="000E0C98">
        <w:t>Platform stability</w:t>
      </w:r>
      <w:r>
        <w:t>.</w:t>
      </w:r>
    </w:p>
    <w:p w14:paraId="5BF8675C" w14:textId="4311C38F" w:rsidR="000E0C98" w:rsidRPr="000E0C98" w:rsidRDefault="000E0C98" w:rsidP="000E0C98">
      <w:pPr>
        <w:pStyle w:val="Lista"/>
      </w:pPr>
      <w:r w:rsidRPr="000E0C98">
        <w:t>Electrical safety</w:t>
      </w:r>
      <w:r>
        <w:t>.</w:t>
      </w:r>
    </w:p>
    <w:p w14:paraId="63A22E07" w14:textId="658C2B62" w:rsidR="000E0C98" w:rsidRPr="000E0C98" w:rsidRDefault="000E0C98" w:rsidP="000E0C98">
      <w:pPr>
        <w:pStyle w:val="List1"/>
        <w:numPr>
          <w:ilvl w:val="0"/>
          <w:numId w:val="40"/>
        </w:numPr>
      </w:pPr>
      <w:r w:rsidRPr="000E0C98">
        <w:t>Mounting on pre-fitted bracket/</w:t>
      </w:r>
      <w:del w:id="158" w:author="Adam Hay" w:date="2016-10-11T23:15:00Z">
        <w:r w:rsidRPr="000E0C98" w:rsidDel="00DD2681">
          <w:delText>table</w:delText>
        </w:r>
      </w:del>
      <w:ins w:id="159" w:author="Adam Hay" w:date="2016-10-11T23:15:00Z">
        <w:r w:rsidR="00DD2681">
          <w:t>pedestal</w:t>
        </w:r>
      </w:ins>
      <w:r>
        <w:t>.</w:t>
      </w:r>
    </w:p>
    <w:p w14:paraId="5FCCBB2D" w14:textId="4F7F63A6" w:rsidR="000E0C98" w:rsidRPr="000E0C98" w:rsidRDefault="000E0C98" w:rsidP="000E0C98">
      <w:pPr>
        <w:pStyle w:val="List1"/>
        <w:numPr>
          <w:ilvl w:val="0"/>
          <w:numId w:val="40"/>
        </w:numPr>
      </w:pPr>
      <w:r w:rsidRPr="000E0C98">
        <w:t>Power connection</w:t>
      </w:r>
      <w:r>
        <w:t>.</w:t>
      </w:r>
    </w:p>
    <w:p w14:paraId="13E3233F" w14:textId="651EC30D" w:rsidR="003A30F5" w:rsidRDefault="000E0C98" w:rsidP="000E0C98">
      <w:pPr>
        <w:pStyle w:val="List1"/>
        <w:numPr>
          <w:ilvl w:val="0"/>
          <w:numId w:val="40"/>
        </w:numPr>
      </w:pPr>
      <w:r w:rsidRPr="000E0C98">
        <w:t>Lightning protection</w:t>
      </w:r>
      <w:r>
        <w:t>.</w:t>
      </w:r>
    </w:p>
    <w:p w14:paraId="0BCBEE3F" w14:textId="3E492083" w:rsidR="003A30F5" w:rsidRDefault="003A30F5" w:rsidP="003A30F5">
      <w:pPr>
        <w:pStyle w:val="Heading3"/>
      </w:pPr>
      <w:bookmarkStart w:id="160" w:name="_Toc462394135"/>
      <w:r>
        <w:t xml:space="preserve">Lesson 3 – </w:t>
      </w:r>
      <w:r w:rsidR="000E0C98" w:rsidRPr="000E0C98">
        <w:t>PDL – alignment and setting to work</w:t>
      </w:r>
      <w:bookmarkEnd w:id="160"/>
    </w:p>
    <w:p w14:paraId="7AA84795" w14:textId="682DAB34" w:rsidR="000E0C98" w:rsidRPr="000E0C98" w:rsidRDefault="000E0C98" w:rsidP="000E0C98">
      <w:pPr>
        <w:pStyle w:val="List1"/>
        <w:numPr>
          <w:ilvl w:val="0"/>
          <w:numId w:val="41"/>
        </w:numPr>
      </w:pPr>
      <w:r w:rsidRPr="000E0C98">
        <w:t>Levelling hardware</w:t>
      </w:r>
      <w:r>
        <w:t>.</w:t>
      </w:r>
    </w:p>
    <w:p w14:paraId="24CF0E79" w14:textId="3B0DCFCB" w:rsidR="000E0C98" w:rsidRPr="000E0C98" w:rsidRDefault="000E0C98" w:rsidP="000E0C98">
      <w:pPr>
        <w:pStyle w:val="List1"/>
        <w:numPr>
          <w:ilvl w:val="0"/>
          <w:numId w:val="41"/>
        </w:numPr>
      </w:pPr>
      <w:r w:rsidRPr="000E0C98">
        <w:t>Horizontal alignment to pre-determined TBS</w:t>
      </w:r>
      <w:r>
        <w:t>.</w:t>
      </w:r>
    </w:p>
    <w:p w14:paraId="366B0ECD" w14:textId="1BE979C9" w:rsidR="000E0C98" w:rsidRPr="000E0C98" w:rsidRDefault="000E0C98" w:rsidP="000E0C98">
      <w:pPr>
        <w:pStyle w:val="List1"/>
        <w:numPr>
          <w:ilvl w:val="0"/>
          <w:numId w:val="41"/>
        </w:numPr>
      </w:pPr>
      <w:r w:rsidRPr="000E0C98">
        <w:t>Focussing checks</w:t>
      </w:r>
      <w:r>
        <w:t>.</w:t>
      </w:r>
    </w:p>
    <w:p w14:paraId="442395F4" w14:textId="66F1E218" w:rsidR="000E0C98" w:rsidRPr="000E0C98" w:rsidRDefault="000E0C98" w:rsidP="000E0C98">
      <w:pPr>
        <w:pStyle w:val="List1"/>
        <w:numPr>
          <w:ilvl w:val="0"/>
          <w:numId w:val="41"/>
        </w:numPr>
      </w:pPr>
      <w:r w:rsidRPr="000E0C98">
        <w:t>Checks on horizontal and vertical alignment of range light sets</w:t>
      </w:r>
      <w:r>
        <w:t>.</w:t>
      </w:r>
    </w:p>
    <w:p w14:paraId="243C966C" w14:textId="687B96E5" w:rsidR="000E0C98" w:rsidRPr="000E0C98" w:rsidRDefault="000E0C98" w:rsidP="000E0C98">
      <w:pPr>
        <w:pStyle w:val="List1"/>
        <w:numPr>
          <w:ilvl w:val="0"/>
          <w:numId w:val="41"/>
        </w:numPr>
      </w:pPr>
      <w:r w:rsidRPr="000E0C98">
        <w:t>Synchronization checks</w:t>
      </w:r>
      <w:r>
        <w:t>.</w:t>
      </w:r>
    </w:p>
    <w:p w14:paraId="43636C79" w14:textId="6858C9C6" w:rsidR="000E0C98" w:rsidRPr="000E0C98" w:rsidRDefault="000E0C98" w:rsidP="000E0C98">
      <w:pPr>
        <w:pStyle w:val="List1"/>
        <w:numPr>
          <w:ilvl w:val="0"/>
          <w:numId w:val="41"/>
        </w:numPr>
      </w:pPr>
      <w:r w:rsidRPr="000E0C98">
        <w:t>Alignment check from seaward by qualified Engineer/Surveyor</w:t>
      </w:r>
      <w:r>
        <w:t>.</w:t>
      </w:r>
    </w:p>
    <w:p w14:paraId="5845437C" w14:textId="31419110" w:rsidR="000E0C98" w:rsidRPr="000E0C98" w:rsidRDefault="000E0C98" w:rsidP="000E0C98">
      <w:pPr>
        <w:pStyle w:val="List1"/>
        <w:numPr>
          <w:ilvl w:val="0"/>
          <w:numId w:val="41"/>
        </w:numPr>
      </w:pPr>
      <w:r w:rsidRPr="000E0C98">
        <w:t>Alignment re-adjustment</w:t>
      </w:r>
      <w:r>
        <w:t>.</w:t>
      </w:r>
    </w:p>
    <w:p w14:paraId="297FAFDE" w14:textId="3B66EE60" w:rsidR="005871F3" w:rsidRDefault="000E0C98" w:rsidP="000E0C98">
      <w:pPr>
        <w:pStyle w:val="List1"/>
        <w:numPr>
          <w:ilvl w:val="0"/>
          <w:numId w:val="41"/>
        </w:numPr>
      </w:pPr>
      <w:r w:rsidRPr="000E0C98">
        <w:t>Report writing</w:t>
      </w:r>
      <w:r>
        <w:t>.</w:t>
      </w:r>
    </w:p>
    <w:p w14:paraId="228AAE58" w14:textId="5B16FDBA" w:rsidR="003A30F5" w:rsidRDefault="000E0C98" w:rsidP="003A30F5">
      <w:pPr>
        <w:pStyle w:val="Heading1"/>
      </w:pPr>
      <w:bookmarkStart w:id="161" w:name="_Toc462394136"/>
      <w:r>
        <w:t>EVALUATION</w:t>
      </w:r>
      <w:bookmarkEnd w:id="161"/>
    </w:p>
    <w:p w14:paraId="3D4F1F84" w14:textId="77777777" w:rsidR="003A30F5" w:rsidRDefault="003A30F5" w:rsidP="003A30F5">
      <w:pPr>
        <w:pStyle w:val="Heading1separatationline"/>
      </w:pPr>
    </w:p>
    <w:p w14:paraId="0AFE2FE6" w14:textId="3A21B661" w:rsidR="003A30F5" w:rsidRDefault="00212EC7" w:rsidP="000E0C98">
      <w:pPr>
        <w:pStyle w:val="BodyText"/>
      </w:pPr>
      <w:r w:rsidRPr="00212EC7">
        <w:t>During the site visit, each participant should be tasked to conduct installation and alignment checks on the appropriate equipment.</w:t>
      </w:r>
      <w:r>
        <w:t xml:space="preserve"> </w:t>
      </w:r>
      <w:r w:rsidRPr="00212EC7">
        <w:t xml:space="preserve"> Evaluation of competency will be determined by the instructor and/or IALA Industrial Member Engineer during the</w:t>
      </w:r>
      <w:ins w:id="162" w:author="Adam Hay" w:date="2016-10-11T23:16:00Z">
        <w:r w:rsidR="00DD2681">
          <w:t xml:space="preserve"> site</w:t>
        </w:r>
      </w:ins>
      <w:del w:id="163" w:author="Adam Hay" w:date="2016-10-11T23:16:00Z">
        <w:r w:rsidRPr="00212EC7" w:rsidDel="00DD2681">
          <w:delText>se</w:delText>
        </w:r>
      </w:del>
      <w:r w:rsidRPr="00212EC7">
        <w:t xml:space="preserve"> visit</w:t>
      </w:r>
      <w:del w:id="164" w:author="Adam Hay" w:date="2016-10-11T23:16:00Z">
        <w:r w:rsidRPr="00212EC7" w:rsidDel="00DD2681">
          <w:delText>s</w:delText>
        </w:r>
      </w:del>
      <w:r w:rsidRPr="00212EC7">
        <w:t>.</w:t>
      </w:r>
    </w:p>
    <w:p w14:paraId="4221B00D" w14:textId="1C10BC90" w:rsidR="000E0C98" w:rsidRDefault="00212EC7" w:rsidP="000E0C98">
      <w:pPr>
        <w:pStyle w:val="Heading1"/>
      </w:pPr>
      <w:bookmarkStart w:id="165" w:name="_Toc462394137"/>
      <w:r>
        <w:t>SITE VISIT</w:t>
      </w:r>
      <w:bookmarkEnd w:id="165"/>
    </w:p>
    <w:p w14:paraId="216BB0CD" w14:textId="77777777" w:rsidR="000E0C98" w:rsidRDefault="000E0C98" w:rsidP="000E0C98">
      <w:pPr>
        <w:pStyle w:val="Heading1separatationline"/>
      </w:pPr>
    </w:p>
    <w:p w14:paraId="4D51A956" w14:textId="3A5E81E7" w:rsidR="00212EC7" w:rsidRPr="00212EC7" w:rsidRDefault="00212EC7" w:rsidP="00212EC7">
      <w:pPr>
        <w:pStyle w:val="BodyText"/>
      </w:pPr>
      <w:r w:rsidRPr="00212EC7">
        <w:t>The purpose of site visit</w:t>
      </w:r>
      <w:del w:id="166" w:author="Adam Hay" w:date="2016-10-11T23:16:00Z">
        <w:r w:rsidRPr="00212EC7" w:rsidDel="00DD2681">
          <w:delText>s</w:delText>
        </w:r>
      </w:del>
      <w:r w:rsidRPr="00212EC7">
        <w:t xml:space="preserve"> is to permit participants to consolidate the practical knowledge gained in the classroom/workshop through a visit to an operational AtoN station</w:t>
      </w:r>
      <w:del w:id="167" w:author="Adam Hay" w:date="2016-10-11T23:16:00Z">
        <w:r w:rsidRPr="00212EC7" w:rsidDel="00DD2681">
          <w:delText>s</w:delText>
        </w:r>
      </w:del>
      <w:r w:rsidRPr="00212EC7">
        <w:t xml:space="preserve"> fitted with range, sector or Precision Direction lights.</w:t>
      </w:r>
    </w:p>
    <w:p w14:paraId="7BE2F919" w14:textId="1CDABA42" w:rsidR="000E0C98" w:rsidRPr="000E0C98" w:rsidRDefault="000E0C98" w:rsidP="00212EC7">
      <w:pPr>
        <w:pStyle w:val="BodyText"/>
      </w:pPr>
    </w:p>
    <w:sectPr w:rsidR="000E0C98" w:rsidRPr="000E0C98"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9-13T11:54:00Z" w:initials="MH">
    <w:p w14:paraId="59D8080C" w14:textId="77777777" w:rsidR="000E0C98" w:rsidRDefault="000E0C98">
      <w:pPr>
        <w:pStyle w:val="CommentText"/>
      </w:pPr>
      <w:r>
        <w:rPr>
          <w:rStyle w:val="CommentReference"/>
        </w:rPr>
        <w:annotationRef/>
      </w:r>
      <w:r>
        <w:t>When approved by Council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D808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C7492" w14:textId="77777777" w:rsidR="00C21648" w:rsidRDefault="00C21648" w:rsidP="003274DB">
      <w:r>
        <w:separator/>
      </w:r>
    </w:p>
    <w:p w14:paraId="55A0BE6F" w14:textId="77777777" w:rsidR="00C21648" w:rsidRDefault="00C21648"/>
    <w:p w14:paraId="12B68769" w14:textId="77777777" w:rsidR="00C21648" w:rsidRDefault="00C21648"/>
    <w:p w14:paraId="7F758DE0" w14:textId="77777777" w:rsidR="00C21648" w:rsidRDefault="00C21648"/>
  </w:endnote>
  <w:endnote w:type="continuationSeparator" w:id="0">
    <w:p w14:paraId="70EA84B0" w14:textId="77777777" w:rsidR="00C21648" w:rsidRDefault="00C21648" w:rsidP="003274DB">
      <w:r>
        <w:continuationSeparator/>
      </w:r>
    </w:p>
    <w:p w14:paraId="6FF13CAF" w14:textId="77777777" w:rsidR="00C21648" w:rsidRDefault="00C21648"/>
    <w:p w14:paraId="14B20362" w14:textId="77777777" w:rsidR="00C21648" w:rsidRDefault="00C21648"/>
    <w:p w14:paraId="0C38792F" w14:textId="77777777" w:rsidR="00C21648" w:rsidRDefault="00C21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723BA" w14:textId="77777777" w:rsidR="000E0C98" w:rsidRDefault="000E0C98" w:rsidP="008747E0">
    <w:pPr>
      <w:pStyle w:val="Footer"/>
    </w:pPr>
    <w:r>
      <w:rPr>
        <w:noProof/>
        <w:lang w:eastAsia="en-GB"/>
      </w:rPr>
      <mc:AlternateContent>
        <mc:Choice Requires="wps">
          <w:drawing>
            <wp:anchor distT="0" distB="0" distL="114300" distR="114300" simplePos="0" relativeHeight="251669504" behindDoc="0" locked="0" layoutInCell="1" allowOverlap="1" wp14:anchorId="6141B6D8" wp14:editId="3110689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909C97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F326BD6" w14:textId="77777777" w:rsidR="000E0C98" w:rsidRPr="00ED2A8D" w:rsidRDefault="000E0C98" w:rsidP="008747E0">
    <w:pPr>
      <w:pStyle w:val="Footer"/>
    </w:pPr>
    <w:r w:rsidRPr="00442889">
      <w:rPr>
        <w:noProof/>
        <w:lang w:eastAsia="en-GB"/>
      </w:rPr>
      <w:drawing>
        <wp:anchor distT="0" distB="0" distL="114300" distR="114300" simplePos="0" relativeHeight="251661312" behindDoc="1" locked="0" layoutInCell="1" allowOverlap="1" wp14:anchorId="5D8946D0" wp14:editId="766E913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C5FE5B4" w14:textId="77777777" w:rsidR="000E0C98" w:rsidRPr="00ED2A8D" w:rsidRDefault="000E0C98" w:rsidP="008747E0">
    <w:pPr>
      <w:pStyle w:val="Footer"/>
    </w:pPr>
  </w:p>
  <w:p w14:paraId="05FC1910" w14:textId="77777777" w:rsidR="000E0C98" w:rsidRPr="00ED2A8D" w:rsidRDefault="000E0C98" w:rsidP="008747E0">
    <w:pPr>
      <w:pStyle w:val="Footer"/>
    </w:pPr>
  </w:p>
  <w:p w14:paraId="335A393B" w14:textId="77777777" w:rsidR="000E0C98" w:rsidRPr="00ED2A8D" w:rsidRDefault="000E0C98"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F4272" w14:textId="77777777" w:rsidR="000E0C98" w:rsidRPr="003028AF" w:rsidRDefault="000E0C98" w:rsidP="003028AF">
    <w:pPr>
      <w:pStyle w:val="Footer"/>
      <w:rPr>
        <w:sz w:val="15"/>
        <w:szCs w:val="15"/>
      </w:rPr>
    </w:pPr>
  </w:p>
  <w:p w14:paraId="5F04C9B5" w14:textId="77777777" w:rsidR="000E0C98" w:rsidRDefault="000E0C98" w:rsidP="00AB4A21">
    <w:pPr>
      <w:pStyle w:val="Footerportrait"/>
    </w:pPr>
  </w:p>
  <w:p w14:paraId="55BB0ABB" w14:textId="77777777" w:rsidR="000E0C98" w:rsidRPr="00C907DF" w:rsidRDefault="00D3437C" w:rsidP="00AB4A21">
    <w:pPr>
      <w:pStyle w:val="Footerportrait"/>
    </w:pPr>
    <w:r>
      <w:fldChar w:fldCharType="begin"/>
    </w:r>
    <w:r>
      <w:instrText xml:space="preserve"> STYLEREF "Document type" \* MERGEFORMAT </w:instrText>
    </w:r>
    <w:r>
      <w:fldChar w:fldCharType="separate"/>
    </w:r>
    <w:r w:rsidRPr="00D3437C">
      <w:rPr>
        <w:b w:val="0"/>
        <w:bCs/>
      </w:rPr>
      <w:t>IALA Model Course</w:t>
    </w:r>
    <w:r>
      <w:rPr>
        <w:b w:val="0"/>
        <w:bCs/>
      </w:rPr>
      <w:fldChar w:fldCharType="end"/>
    </w:r>
    <w:r w:rsidR="000E0C98">
      <w:t xml:space="preserve"> </w:t>
    </w:r>
    <w:r>
      <w:fldChar w:fldCharType="begin"/>
    </w:r>
    <w:r>
      <w:instrText xml:space="preserve"> STYLEREF "Document number" \* MERGEFORMAT </w:instrText>
    </w:r>
    <w:r>
      <w:fldChar w:fldCharType="separate"/>
    </w:r>
    <w:r>
      <w:t>L2.3.10</w:t>
    </w:r>
    <w:r>
      <w:fldChar w:fldCharType="end"/>
    </w:r>
    <w:r w:rsidR="000E0C98" w:rsidRPr="00C907DF">
      <w:t xml:space="preserve"> –</w:t>
    </w:r>
    <w:r w:rsidR="000E0C98">
      <w:t xml:space="preserve"> </w:t>
    </w:r>
    <w:r>
      <w:fldChar w:fldCharType="begin"/>
    </w:r>
    <w:r>
      <w:instrText xml:space="preserve"> STYLEREF "Document name" \* MERGEFORMAT </w:instrText>
    </w:r>
    <w:r>
      <w:fldChar w:fldCharType="separate"/>
    </w:r>
    <w:r>
      <w:t>Level 2 - Range, Sector and Precision Direction Lights</w:t>
    </w:r>
    <w:r>
      <w:fldChar w:fldCharType="end"/>
    </w:r>
    <w:r w:rsidR="000E0C98">
      <w:tab/>
    </w:r>
  </w:p>
  <w:p w14:paraId="039789F2" w14:textId="77777777" w:rsidR="000E0C98" w:rsidRPr="008D2314" w:rsidRDefault="000E0C98"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D3437C">
      <w:rPr>
        <w:rStyle w:val="PageNumber"/>
        <w:noProof/>
        <w:color w:val="00558C"/>
        <w:szCs w:val="15"/>
      </w:rPr>
      <w:t>5</w:t>
    </w:r>
    <w:r w:rsidRPr="008D2314">
      <w:rPr>
        <w:rStyle w:val="PageNumber"/>
        <w:color w:val="00558C"/>
        <w:szCs w:val="15"/>
      </w:rPr>
      <w:fldChar w:fldCharType="end"/>
    </w:r>
  </w:p>
  <w:p w14:paraId="6793AC81" w14:textId="77777777" w:rsidR="000E0C98" w:rsidRPr="003028AF" w:rsidRDefault="000E0C98"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D3437C" w:rsidRPr="00D3437C">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D3437C">
      <w:rPr>
        <w:noProof/>
        <w:szCs w:val="15"/>
      </w:rPr>
      <w:t>December 2016Month Year</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9EF45" w14:textId="77777777" w:rsidR="000E0C98" w:rsidRPr="002C5134" w:rsidRDefault="000E0C98" w:rsidP="002C5134">
    <w:pPr>
      <w:pStyle w:val="Footer"/>
      <w:rPr>
        <w:sz w:val="15"/>
        <w:szCs w:val="15"/>
      </w:rPr>
    </w:pPr>
  </w:p>
  <w:p w14:paraId="7B8D12D0" w14:textId="77777777" w:rsidR="000E0C98" w:rsidRDefault="000E0C98" w:rsidP="00D2697A">
    <w:pPr>
      <w:pStyle w:val="Footerlandscape"/>
    </w:pPr>
  </w:p>
  <w:p w14:paraId="6E17B35D" w14:textId="77777777" w:rsidR="000E0C98" w:rsidRPr="00C907DF" w:rsidRDefault="00D3437C" w:rsidP="00D2697A">
    <w:pPr>
      <w:pStyle w:val="Footerlandscape"/>
      <w:rPr>
        <w:rStyle w:val="PageNumber"/>
        <w:szCs w:val="15"/>
      </w:rPr>
    </w:pPr>
    <w:r>
      <w:fldChar w:fldCharType="begin"/>
    </w:r>
    <w:r>
      <w:instrText xml:space="preserve"> STYLEREF "Document type" \* MERGEFORMAT </w:instrText>
    </w:r>
    <w:r>
      <w:fldChar w:fldCharType="separate"/>
    </w:r>
    <w:r w:rsidRPr="00D3437C">
      <w:rPr>
        <w:bCs/>
        <w:noProof/>
      </w:rPr>
      <w:t>IALA Model Course</w:t>
    </w:r>
    <w:r>
      <w:rPr>
        <w:bCs/>
        <w:noProof/>
      </w:rPr>
      <w:fldChar w:fldCharType="end"/>
    </w:r>
    <w:r w:rsidR="000E0C98">
      <w:t xml:space="preserve"> </w:t>
    </w:r>
    <w:r>
      <w:fldChar w:fldCharType="begin"/>
    </w:r>
    <w:r>
      <w:instrText xml:space="preserve"> STYLEREF "Document number" \* MERGEFORMAT </w:instrText>
    </w:r>
    <w:r>
      <w:fldChar w:fldCharType="separate"/>
    </w:r>
    <w:r>
      <w:rPr>
        <w:noProof/>
      </w:rPr>
      <w:t>L2.3.10</w:t>
    </w:r>
    <w:r>
      <w:rPr>
        <w:noProof/>
      </w:rPr>
      <w:fldChar w:fldCharType="end"/>
    </w:r>
    <w:r w:rsidR="000E0C98" w:rsidRPr="00C907DF">
      <w:t xml:space="preserve"> –</w:t>
    </w:r>
    <w:r w:rsidR="000E0C98">
      <w:t xml:space="preserve"> </w:t>
    </w:r>
    <w:r>
      <w:fldChar w:fldCharType="begin"/>
    </w:r>
    <w:r>
      <w:instrText xml:space="preserve"> STYLEREF "Document name" \* MERGEFORMAT </w:instrText>
    </w:r>
    <w:r>
      <w:fldChar w:fldCharType="separate"/>
    </w:r>
    <w:r>
      <w:rPr>
        <w:noProof/>
      </w:rPr>
      <w:t>Level 2 - Range, Sector and Precision Direction Lights</w:t>
    </w:r>
    <w:r>
      <w:rPr>
        <w:noProof/>
      </w:rPr>
      <w:fldChar w:fldCharType="end"/>
    </w:r>
  </w:p>
  <w:p w14:paraId="1E48F617" w14:textId="77777777" w:rsidR="000E0C98" w:rsidRPr="00480D65" w:rsidRDefault="00D3437C" w:rsidP="00D2697A">
    <w:pPr>
      <w:pStyle w:val="Footerlandscape"/>
    </w:pPr>
    <w:r>
      <w:fldChar w:fldCharType="begin"/>
    </w:r>
    <w:r>
      <w:instrText xml:space="preserve"> STYLEREF "Edition number" \* MERGEFORMAT </w:instrText>
    </w:r>
    <w:r>
      <w:fldChar w:fldCharType="separate"/>
    </w:r>
    <w:r w:rsidRPr="00D3437C">
      <w:rPr>
        <w:bCs/>
        <w:noProof/>
      </w:rPr>
      <w:t>Edition 1.0</w:t>
    </w:r>
    <w:r>
      <w:rPr>
        <w:bCs/>
        <w:noProof/>
      </w:rPr>
      <w:fldChar w:fldCharType="end"/>
    </w:r>
    <w:r w:rsidR="000E0C98">
      <w:t xml:space="preserve">  </w:t>
    </w:r>
    <w:r>
      <w:fldChar w:fldCharType="begin"/>
    </w:r>
    <w:r>
      <w:instrText xml:space="preserve"> STYLEREF "Document date" \* MERGEFORMAT </w:instrText>
    </w:r>
    <w:r>
      <w:fldChar w:fldCharType="separate"/>
    </w:r>
    <w:r>
      <w:rPr>
        <w:noProof/>
      </w:rPr>
      <w:t>December 2016Month Year</w:t>
    </w:r>
    <w:r>
      <w:rPr>
        <w:noProof/>
      </w:rPr>
      <w:fldChar w:fldCharType="end"/>
    </w:r>
    <w:r w:rsidR="000E0C98" w:rsidRPr="00C907DF">
      <w:tab/>
    </w:r>
    <w:r w:rsidR="000E0C98" w:rsidRPr="002C5134">
      <w:t xml:space="preserve">P </w:t>
    </w:r>
    <w:r w:rsidR="000E0C98" w:rsidRPr="002C5134">
      <w:fldChar w:fldCharType="begin"/>
    </w:r>
    <w:r w:rsidR="000E0C98" w:rsidRPr="002C5134">
      <w:instrText xml:space="preserve">PAGE  </w:instrText>
    </w:r>
    <w:r w:rsidR="000E0C98" w:rsidRPr="002C5134">
      <w:fldChar w:fldCharType="separate"/>
    </w:r>
    <w:r>
      <w:rPr>
        <w:noProof/>
      </w:rPr>
      <w:t>12</w:t>
    </w:r>
    <w:r w:rsidR="000E0C98"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7DCF2" w14:textId="77777777" w:rsidR="00C21648" w:rsidRDefault="00C21648">
      <w:r>
        <w:separator/>
      </w:r>
    </w:p>
    <w:p w14:paraId="4873E111" w14:textId="77777777" w:rsidR="00C21648" w:rsidRDefault="00C21648"/>
  </w:footnote>
  <w:footnote w:type="continuationSeparator" w:id="0">
    <w:p w14:paraId="08C82EC9" w14:textId="77777777" w:rsidR="00C21648" w:rsidRDefault="00C21648" w:rsidP="003274DB">
      <w:r>
        <w:continuationSeparator/>
      </w:r>
    </w:p>
    <w:p w14:paraId="02B78E92" w14:textId="77777777" w:rsidR="00C21648" w:rsidRDefault="00C21648"/>
    <w:p w14:paraId="56E51755" w14:textId="77777777" w:rsidR="00C21648" w:rsidRDefault="00C21648"/>
    <w:p w14:paraId="2DBCFCBC" w14:textId="77777777" w:rsidR="00C21648" w:rsidRDefault="00C216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BC9AF" w14:textId="77777777" w:rsidR="00FE00DB" w:rsidRDefault="000E0C98" w:rsidP="00874B17">
    <w:pPr>
      <w:pStyle w:val="Header"/>
      <w:jc w:val="right"/>
    </w:pPr>
    <w:r w:rsidRPr="00442889">
      <w:rPr>
        <w:noProof/>
        <w:lang w:eastAsia="en-GB"/>
      </w:rPr>
      <w:drawing>
        <wp:anchor distT="0" distB="0" distL="114300" distR="114300" simplePos="0" relativeHeight="251657214" behindDoc="1" locked="0" layoutInCell="1" allowOverlap="1" wp14:anchorId="23C95E27" wp14:editId="7F2DB5C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E00DB">
      <w:t>ENG5-11.1.6</w:t>
    </w:r>
  </w:p>
  <w:p w14:paraId="75B1871E" w14:textId="42A1A2CB" w:rsidR="000E0C98" w:rsidRPr="00ED2A8D" w:rsidRDefault="00FE00DB" w:rsidP="00874B17">
    <w:pPr>
      <w:pStyle w:val="Header"/>
      <w:jc w:val="right"/>
    </w:pPr>
    <w:r>
      <w:t xml:space="preserve">Formerly </w:t>
    </w:r>
    <w:r w:rsidR="00874B17">
      <w:t>ENG5-10.23</w:t>
    </w:r>
  </w:p>
  <w:p w14:paraId="36997007" w14:textId="77777777" w:rsidR="000E0C98" w:rsidRPr="00ED2A8D" w:rsidRDefault="000E0C98" w:rsidP="008747E0">
    <w:pPr>
      <w:pStyle w:val="Header"/>
    </w:pPr>
  </w:p>
  <w:p w14:paraId="376B8633" w14:textId="77777777" w:rsidR="000E0C98" w:rsidRDefault="000E0C98" w:rsidP="008747E0">
    <w:pPr>
      <w:pStyle w:val="Header"/>
    </w:pPr>
  </w:p>
  <w:p w14:paraId="33081B35" w14:textId="77777777" w:rsidR="000E0C98" w:rsidRDefault="000E0C98" w:rsidP="008747E0">
    <w:pPr>
      <w:pStyle w:val="Header"/>
    </w:pPr>
  </w:p>
  <w:p w14:paraId="5908A16F" w14:textId="77777777" w:rsidR="000E0C98" w:rsidRDefault="000E0C98" w:rsidP="008747E0">
    <w:pPr>
      <w:pStyle w:val="Header"/>
    </w:pPr>
  </w:p>
  <w:p w14:paraId="3B260FB8" w14:textId="77777777" w:rsidR="000E0C98" w:rsidRDefault="000E0C98" w:rsidP="008747E0">
    <w:pPr>
      <w:pStyle w:val="Header"/>
    </w:pPr>
  </w:p>
  <w:p w14:paraId="3E35CB01" w14:textId="77777777" w:rsidR="000E0C98" w:rsidRDefault="000E0C98" w:rsidP="008747E0">
    <w:pPr>
      <w:pStyle w:val="Header"/>
    </w:pPr>
    <w:r>
      <w:rPr>
        <w:noProof/>
        <w:lang w:eastAsia="en-GB"/>
      </w:rPr>
      <w:drawing>
        <wp:anchor distT="0" distB="0" distL="114300" distR="114300" simplePos="0" relativeHeight="251656189" behindDoc="1" locked="0" layoutInCell="1" allowOverlap="1" wp14:anchorId="17A2F181" wp14:editId="6117987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0B9B1F1" w14:textId="77777777" w:rsidR="000E0C98" w:rsidRPr="00ED2A8D" w:rsidRDefault="000E0C98" w:rsidP="008747E0">
    <w:pPr>
      <w:pStyle w:val="Header"/>
    </w:pPr>
  </w:p>
  <w:p w14:paraId="5EEC3674" w14:textId="77777777" w:rsidR="000E0C98" w:rsidRPr="00ED2A8D" w:rsidRDefault="000E0C98"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DEB04" w14:textId="77777777" w:rsidR="000E0C98" w:rsidRPr="00ED2A8D" w:rsidRDefault="000E0C98" w:rsidP="008747E0">
    <w:pPr>
      <w:pStyle w:val="Header"/>
    </w:pPr>
    <w:r>
      <w:rPr>
        <w:noProof/>
        <w:lang w:eastAsia="en-GB"/>
      </w:rPr>
      <w:drawing>
        <wp:anchor distT="0" distB="0" distL="114300" distR="114300" simplePos="0" relativeHeight="251658752" behindDoc="1" locked="0" layoutInCell="1" allowOverlap="1" wp14:anchorId="0AC6149F" wp14:editId="6C11D43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B9DB0A6" w14:textId="77777777" w:rsidR="000E0C98" w:rsidRPr="00ED2A8D" w:rsidRDefault="000E0C98" w:rsidP="008747E0">
    <w:pPr>
      <w:pStyle w:val="Header"/>
    </w:pPr>
  </w:p>
  <w:p w14:paraId="7B8EB2FB" w14:textId="77777777" w:rsidR="000E0C98" w:rsidRDefault="000E0C98" w:rsidP="008747E0">
    <w:pPr>
      <w:pStyle w:val="Header"/>
    </w:pPr>
  </w:p>
  <w:p w14:paraId="2C754FDB" w14:textId="77777777" w:rsidR="000E0C98" w:rsidRDefault="000E0C98" w:rsidP="008747E0">
    <w:pPr>
      <w:pStyle w:val="Header"/>
    </w:pPr>
  </w:p>
  <w:p w14:paraId="2B854406" w14:textId="77777777" w:rsidR="000E0C98" w:rsidRDefault="000E0C98" w:rsidP="008747E0">
    <w:pPr>
      <w:pStyle w:val="Header"/>
    </w:pPr>
  </w:p>
  <w:p w14:paraId="328F6E40" w14:textId="77777777" w:rsidR="000E0C98" w:rsidRPr="00441393" w:rsidRDefault="000E0C98" w:rsidP="00441393">
    <w:pPr>
      <w:pStyle w:val="Contents"/>
    </w:pPr>
    <w:r>
      <w:t>DOCUMENT REVISION</w:t>
    </w:r>
  </w:p>
  <w:p w14:paraId="43855F72" w14:textId="77777777" w:rsidR="000E0C98" w:rsidRPr="00ED2A8D" w:rsidRDefault="000E0C98" w:rsidP="008747E0">
    <w:pPr>
      <w:pStyle w:val="Header"/>
    </w:pPr>
  </w:p>
  <w:p w14:paraId="6EAB7C37" w14:textId="77777777" w:rsidR="000E0C98" w:rsidRPr="00AC33A2" w:rsidRDefault="000E0C98"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59A91" w14:textId="77777777" w:rsidR="000E0C98" w:rsidRPr="00ED2A8D" w:rsidRDefault="000E0C98" w:rsidP="008747E0">
    <w:pPr>
      <w:pStyle w:val="Header"/>
    </w:pPr>
    <w:r>
      <w:rPr>
        <w:noProof/>
        <w:lang w:eastAsia="en-GB"/>
      </w:rPr>
      <w:drawing>
        <wp:anchor distT="0" distB="0" distL="114300" distR="114300" simplePos="0" relativeHeight="251674624" behindDoc="1" locked="0" layoutInCell="1" allowOverlap="1" wp14:anchorId="0307A551" wp14:editId="575DCBC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779E92" w14:textId="77777777" w:rsidR="000E0C98" w:rsidRPr="00ED2A8D" w:rsidRDefault="000E0C98" w:rsidP="008747E0">
    <w:pPr>
      <w:pStyle w:val="Header"/>
    </w:pPr>
  </w:p>
  <w:p w14:paraId="420AFE1D" w14:textId="77777777" w:rsidR="000E0C98" w:rsidRDefault="000E0C98" w:rsidP="008747E0">
    <w:pPr>
      <w:pStyle w:val="Header"/>
    </w:pPr>
  </w:p>
  <w:p w14:paraId="3AC3656C" w14:textId="77777777" w:rsidR="000E0C98" w:rsidRDefault="000E0C98" w:rsidP="008747E0">
    <w:pPr>
      <w:pStyle w:val="Header"/>
    </w:pPr>
  </w:p>
  <w:p w14:paraId="7516A444" w14:textId="77777777" w:rsidR="000E0C98" w:rsidRDefault="000E0C98" w:rsidP="008747E0">
    <w:pPr>
      <w:pStyle w:val="Header"/>
    </w:pPr>
  </w:p>
  <w:p w14:paraId="00A8C236" w14:textId="77777777" w:rsidR="000E0C98" w:rsidRPr="00441393" w:rsidRDefault="000E0C98" w:rsidP="00441393">
    <w:pPr>
      <w:pStyle w:val="Contents"/>
    </w:pPr>
    <w:r>
      <w:t>CONTENTS</w:t>
    </w:r>
  </w:p>
  <w:p w14:paraId="652F4EAF" w14:textId="77777777" w:rsidR="000E0C98" w:rsidRPr="00ED2A8D" w:rsidRDefault="000E0C98" w:rsidP="008747E0">
    <w:pPr>
      <w:pStyle w:val="Header"/>
    </w:pPr>
  </w:p>
  <w:p w14:paraId="62EA6AD6" w14:textId="77777777" w:rsidR="000E0C98" w:rsidRPr="00AC33A2" w:rsidRDefault="000E0C98"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C3B3C" w14:textId="77777777" w:rsidR="000E0C98" w:rsidRDefault="000E0C98" w:rsidP="00480D65">
    <w:pPr>
      <w:pStyle w:val="Header"/>
    </w:pPr>
    <w:r>
      <w:rPr>
        <w:noProof/>
        <w:lang w:eastAsia="en-GB"/>
      </w:rPr>
      <w:drawing>
        <wp:anchor distT="0" distB="0" distL="114300" distR="114300" simplePos="0" relativeHeight="251678720" behindDoc="1" locked="0" layoutInCell="1" allowOverlap="1" wp14:anchorId="446033DE" wp14:editId="39B2A590">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6"/>
  </w:num>
  <w:num w:numId="4">
    <w:abstractNumId w:val="2"/>
  </w:num>
  <w:num w:numId="5">
    <w:abstractNumId w:val="10"/>
  </w:num>
  <w:num w:numId="6">
    <w:abstractNumId w:val="16"/>
  </w:num>
  <w:num w:numId="7">
    <w:abstractNumId w:val="23"/>
  </w:num>
  <w:num w:numId="8">
    <w:abstractNumId w:val="20"/>
  </w:num>
  <w:num w:numId="9">
    <w:abstractNumId w:val="13"/>
  </w:num>
  <w:num w:numId="10">
    <w:abstractNumId w:val="9"/>
  </w:num>
  <w:num w:numId="11">
    <w:abstractNumId w:val="3"/>
  </w:num>
  <w:num w:numId="12">
    <w:abstractNumId w:val="0"/>
  </w:num>
  <w:num w:numId="13">
    <w:abstractNumId w:val="7"/>
  </w:num>
  <w:num w:numId="14">
    <w:abstractNumId w:val="5"/>
  </w:num>
  <w:num w:numId="15">
    <w:abstractNumId w:val="11"/>
  </w:num>
  <w:num w:numId="16">
    <w:abstractNumId w:val="15"/>
  </w:num>
  <w:num w:numId="17">
    <w:abstractNumId w:val="18"/>
  </w:num>
  <w:num w:numId="18">
    <w:abstractNumId w:val="2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 w:numId="26">
    <w:abstractNumId w:val="12"/>
  </w:num>
  <w:num w:numId="27">
    <w:abstractNumId w:val="12"/>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4"/>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782"/>
    <w:rsid w:val="00005AC9"/>
    <w:rsid w:val="000174F9"/>
    <w:rsid w:val="00024972"/>
    <w:rsid w:val="000249C2"/>
    <w:rsid w:val="000258F6"/>
    <w:rsid w:val="000268A9"/>
    <w:rsid w:val="00031535"/>
    <w:rsid w:val="000379A7"/>
    <w:rsid w:val="00040EB8"/>
    <w:rsid w:val="000537D0"/>
    <w:rsid w:val="00057B6D"/>
    <w:rsid w:val="00061A7B"/>
    <w:rsid w:val="0008654C"/>
    <w:rsid w:val="000904ED"/>
    <w:rsid w:val="00093294"/>
    <w:rsid w:val="000A27A8"/>
    <w:rsid w:val="000A5291"/>
    <w:rsid w:val="000A64AD"/>
    <w:rsid w:val="000B1A77"/>
    <w:rsid w:val="000C711B"/>
    <w:rsid w:val="000D474B"/>
    <w:rsid w:val="000D6611"/>
    <w:rsid w:val="000D6693"/>
    <w:rsid w:val="000E0782"/>
    <w:rsid w:val="000E0C98"/>
    <w:rsid w:val="000E3954"/>
    <w:rsid w:val="000E3E52"/>
    <w:rsid w:val="000F0F9F"/>
    <w:rsid w:val="000F2CFD"/>
    <w:rsid w:val="000F3F43"/>
    <w:rsid w:val="0010151D"/>
    <w:rsid w:val="00112B84"/>
    <w:rsid w:val="00113D5B"/>
    <w:rsid w:val="00113EFD"/>
    <w:rsid w:val="00113F8F"/>
    <w:rsid w:val="001205DE"/>
    <w:rsid w:val="001214A0"/>
    <w:rsid w:val="001349DB"/>
    <w:rsid w:val="001361CD"/>
    <w:rsid w:val="00136E58"/>
    <w:rsid w:val="00151D86"/>
    <w:rsid w:val="00156525"/>
    <w:rsid w:val="00161325"/>
    <w:rsid w:val="0017295E"/>
    <w:rsid w:val="00180C11"/>
    <w:rsid w:val="001836BE"/>
    <w:rsid w:val="001862D3"/>
    <w:rsid w:val="001875B1"/>
    <w:rsid w:val="001A6236"/>
    <w:rsid w:val="001D4A3E"/>
    <w:rsid w:val="001E0F67"/>
    <w:rsid w:val="001E416D"/>
    <w:rsid w:val="00201337"/>
    <w:rsid w:val="002022EA"/>
    <w:rsid w:val="00203E58"/>
    <w:rsid w:val="00205B17"/>
    <w:rsid w:val="00205D9B"/>
    <w:rsid w:val="00212EC7"/>
    <w:rsid w:val="002204DA"/>
    <w:rsid w:val="0022371A"/>
    <w:rsid w:val="00230417"/>
    <w:rsid w:val="0024375D"/>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6B28"/>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31A1"/>
    <w:rsid w:val="003D5150"/>
    <w:rsid w:val="003E3151"/>
    <w:rsid w:val="003F191B"/>
    <w:rsid w:val="003F1C3A"/>
    <w:rsid w:val="003F1ECC"/>
    <w:rsid w:val="003F583F"/>
    <w:rsid w:val="004144B4"/>
    <w:rsid w:val="0042518D"/>
    <w:rsid w:val="0042639D"/>
    <w:rsid w:val="004268CB"/>
    <w:rsid w:val="00434423"/>
    <w:rsid w:val="00441393"/>
    <w:rsid w:val="00447CF0"/>
    <w:rsid w:val="00447E14"/>
    <w:rsid w:val="00456F10"/>
    <w:rsid w:val="00465491"/>
    <w:rsid w:val="00480D65"/>
    <w:rsid w:val="00492A8D"/>
    <w:rsid w:val="004A6A74"/>
    <w:rsid w:val="004D0799"/>
    <w:rsid w:val="004E1D57"/>
    <w:rsid w:val="004E2F16"/>
    <w:rsid w:val="00503044"/>
    <w:rsid w:val="0050650A"/>
    <w:rsid w:val="00513460"/>
    <w:rsid w:val="00523666"/>
    <w:rsid w:val="00526234"/>
    <w:rsid w:val="00535427"/>
    <w:rsid w:val="00557434"/>
    <w:rsid w:val="00566EE6"/>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21F9E"/>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447"/>
    <w:rsid w:val="00865532"/>
    <w:rsid w:val="008737D3"/>
    <w:rsid w:val="008747E0"/>
    <w:rsid w:val="00874B17"/>
    <w:rsid w:val="00876841"/>
    <w:rsid w:val="008827A8"/>
    <w:rsid w:val="00882B3C"/>
    <w:rsid w:val="00883AE3"/>
    <w:rsid w:val="0088489E"/>
    <w:rsid w:val="008972C3"/>
    <w:rsid w:val="008A5684"/>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D7872"/>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00F9"/>
    <w:rsid w:val="00B31A41"/>
    <w:rsid w:val="00B40199"/>
    <w:rsid w:val="00B502FF"/>
    <w:rsid w:val="00B552CA"/>
    <w:rsid w:val="00B602A1"/>
    <w:rsid w:val="00B67422"/>
    <w:rsid w:val="00B67FEF"/>
    <w:rsid w:val="00B70BD4"/>
    <w:rsid w:val="00B73463"/>
    <w:rsid w:val="00B7492B"/>
    <w:rsid w:val="00B83EA2"/>
    <w:rsid w:val="00B9016D"/>
    <w:rsid w:val="00BA0F98"/>
    <w:rsid w:val="00BA1517"/>
    <w:rsid w:val="00BA3170"/>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1648"/>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37C"/>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D2681"/>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440E"/>
    <w:rsid w:val="00EF7AB3"/>
    <w:rsid w:val="00F00376"/>
    <w:rsid w:val="00F02F9B"/>
    <w:rsid w:val="00F15682"/>
    <w:rsid w:val="00F157E2"/>
    <w:rsid w:val="00F15E95"/>
    <w:rsid w:val="00F20E5E"/>
    <w:rsid w:val="00F41744"/>
    <w:rsid w:val="00F42554"/>
    <w:rsid w:val="00F527AC"/>
    <w:rsid w:val="00F573F5"/>
    <w:rsid w:val="00F60E5F"/>
    <w:rsid w:val="00F61D83"/>
    <w:rsid w:val="00F65DD1"/>
    <w:rsid w:val="00F67D13"/>
    <w:rsid w:val="00F70611"/>
    <w:rsid w:val="00F707B3"/>
    <w:rsid w:val="00F71135"/>
    <w:rsid w:val="00F72DB2"/>
    <w:rsid w:val="00F77615"/>
    <w:rsid w:val="00F90461"/>
    <w:rsid w:val="00FB16A8"/>
    <w:rsid w:val="00FB51A6"/>
    <w:rsid w:val="00FC378B"/>
    <w:rsid w:val="00FC3977"/>
    <w:rsid w:val="00FD2F16"/>
    <w:rsid w:val="00FD3637"/>
    <w:rsid w:val="00FD5561"/>
    <w:rsid w:val="00FD6065"/>
    <w:rsid w:val="00FE00DB"/>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CF2E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45"/>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45"/>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0315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F6AC4-8F69-471F-9D5E-404398A6E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2145</Words>
  <Characters>12227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14344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2016-10-14T07:58:00Z</dcterms:created>
  <dcterms:modified xsi:type="dcterms:W3CDTF">2016-10-14T07:58:00Z</dcterms:modified>
  <cp:category/>
</cp:coreProperties>
</file>